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81017" w14:textId="77777777" w:rsidR="002258D3" w:rsidRDefault="00DD3ADD">
      <w:pPr>
        <w:rPr>
          <w:b/>
        </w:rPr>
      </w:pPr>
      <w:r w:rsidRPr="00CF64F8">
        <w:rPr>
          <w:b/>
        </w:rPr>
        <w:t>Tabela rodzajowa - koszty udziału w posiedzeniach KM i GR</w:t>
      </w:r>
      <w:r w:rsidR="002258D3">
        <w:rPr>
          <w:b/>
        </w:rPr>
        <w:t xml:space="preserve"> </w:t>
      </w:r>
    </w:p>
    <w:p w14:paraId="33E6A9EC" w14:textId="7519DCC9" w:rsidR="00B824B0" w:rsidRPr="006F14FE" w:rsidRDefault="002258D3">
      <w:pPr>
        <w:rPr>
          <w:i/>
        </w:rPr>
      </w:pPr>
      <w:r w:rsidRPr="006F14FE">
        <w:t xml:space="preserve">zgodnie z załącznikiem nr 6 do Regulaminu KM FEPZ - </w:t>
      </w:r>
      <w:r w:rsidRPr="006F14FE">
        <w:rPr>
          <w:i/>
        </w:rPr>
        <w:t>Zasady refundacji kosztów przejazdów i zakwaterowania członków/zastępców członków Komitetu związanych z udziałem w posiedzeniu Komitetu lub grupy roboczej</w:t>
      </w:r>
    </w:p>
    <w:tbl>
      <w:tblPr>
        <w:tblStyle w:val="Tabela-Siatka"/>
        <w:tblW w:w="15388" w:type="dxa"/>
        <w:tblLook w:val="04A0" w:firstRow="1" w:lastRow="0" w:firstColumn="1" w:lastColumn="0" w:noHBand="0" w:noVBand="1"/>
      </w:tblPr>
      <w:tblGrid>
        <w:gridCol w:w="441"/>
        <w:gridCol w:w="1822"/>
        <w:gridCol w:w="1560"/>
        <w:gridCol w:w="3118"/>
        <w:gridCol w:w="2743"/>
        <w:gridCol w:w="2678"/>
        <w:gridCol w:w="1170"/>
        <w:gridCol w:w="1856"/>
      </w:tblGrid>
      <w:tr w:rsidR="00576BC1" w:rsidRPr="00CF64F8" w14:paraId="44FF8B0B" w14:textId="77777777" w:rsidTr="00E4088D">
        <w:tc>
          <w:tcPr>
            <w:tcW w:w="441" w:type="dxa"/>
            <w:vAlign w:val="center"/>
          </w:tcPr>
          <w:p w14:paraId="67EEE2E7" w14:textId="328E5F64" w:rsidR="00FB27E6" w:rsidRDefault="00FB27E6" w:rsidP="00FB27E6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Lp.</w:t>
            </w:r>
          </w:p>
        </w:tc>
        <w:tc>
          <w:tcPr>
            <w:tcW w:w="1822" w:type="dxa"/>
            <w:vAlign w:val="center"/>
          </w:tcPr>
          <w:p w14:paraId="66436A66" w14:textId="0898C5F4" w:rsidR="00FB27E6" w:rsidRPr="00CF64F8" w:rsidRDefault="00FB27E6" w:rsidP="00E43E07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 Zasad finansowania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 xml:space="preserve">/ </w:t>
            </w:r>
            <w:r w:rsidRPr="00CF64F8">
              <w:rPr>
                <w:rFonts w:ascii="Myriad Pro" w:hAnsi="Myriad Pro"/>
                <w:sz w:val="18"/>
                <w:szCs w:val="18"/>
              </w:rPr>
              <w:t>Rodzaj</w:t>
            </w:r>
            <w:r>
              <w:rPr>
                <w:rFonts w:ascii="Myriad Pro" w:hAnsi="Myriad Pro"/>
                <w:sz w:val="18"/>
                <w:szCs w:val="18"/>
              </w:rPr>
              <w:t xml:space="preserve"> kosztu</w:t>
            </w:r>
          </w:p>
        </w:tc>
        <w:tc>
          <w:tcPr>
            <w:tcW w:w="1560" w:type="dxa"/>
            <w:vAlign w:val="center"/>
          </w:tcPr>
          <w:p w14:paraId="493F3B5C" w14:textId="0E249FA8" w:rsidR="00FB27E6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Realizator wydatku / osoba lub podmiot uprawniony do 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 xml:space="preserve">refundacji </w:t>
            </w:r>
          </w:p>
          <w:p w14:paraId="0DC5E9F2" w14:textId="430F9E78" w:rsidR="00FB27E6" w:rsidRPr="00CF64F8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(jeśli dotyczy)</w:t>
            </w:r>
          </w:p>
        </w:tc>
        <w:tc>
          <w:tcPr>
            <w:tcW w:w="3118" w:type="dxa"/>
            <w:vAlign w:val="center"/>
          </w:tcPr>
          <w:p w14:paraId="4355AE1C" w14:textId="0806D14B" w:rsidR="00FB27E6" w:rsidRPr="00CF64F8" w:rsidRDefault="00FB27E6" w:rsidP="00886BA3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Podstawa rozliczenia</w:t>
            </w:r>
          </w:p>
        </w:tc>
        <w:tc>
          <w:tcPr>
            <w:tcW w:w="2743" w:type="dxa"/>
            <w:vAlign w:val="center"/>
          </w:tcPr>
          <w:p w14:paraId="5086C439" w14:textId="77777777" w:rsidR="00FB27E6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 xml:space="preserve">Dokumenty niezbędne </w:t>
            </w:r>
          </w:p>
          <w:p w14:paraId="60129D0D" w14:textId="77777777" w:rsidR="00FB27E6" w:rsidRDefault="00FB27E6" w:rsidP="00560196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do rozliczenia</w:t>
            </w:r>
            <w:r>
              <w:rPr>
                <w:rFonts w:ascii="Myriad Pro" w:hAnsi="Myriad Pro"/>
                <w:sz w:val="18"/>
                <w:szCs w:val="18"/>
              </w:rPr>
              <w:t xml:space="preserve"> </w:t>
            </w:r>
          </w:p>
          <w:p w14:paraId="19C10DEC" w14:textId="241BD6CD" w:rsidR="00FB27E6" w:rsidRDefault="00FB27E6" w:rsidP="00560196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w tym wymagane formularze </w:t>
            </w:r>
          </w:p>
          <w:p w14:paraId="490546F5" w14:textId="1E3FCF88" w:rsidR="00FB27E6" w:rsidRPr="00CF64F8" w:rsidRDefault="00FB27E6" w:rsidP="00560196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(jeśli dotyczy)</w:t>
            </w:r>
          </w:p>
        </w:tc>
        <w:tc>
          <w:tcPr>
            <w:tcW w:w="2678" w:type="dxa"/>
            <w:vAlign w:val="center"/>
          </w:tcPr>
          <w:p w14:paraId="10D06584" w14:textId="77777777" w:rsidR="00FB27E6" w:rsidRPr="00CF64F8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Uszczegółowienie</w:t>
            </w:r>
          </w:p>
          <w:p w14:paraId="20C17D12" w14:textId="2B966D66" w:rsidR="00FB27E6" w:rsidRPr="00CF64F8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</w:t>
            </w:r>
            <w:r w:rsidRPr="00CF64F8">
              <w:rPr>
                <w:rFonts w:ascii="Myriad Pro" w:hAnsi="Myriad Pro"/>
                <w:sz w:val="18"/>
                <w:szCs w:val="18"/>
              </w:rPr>
              <w:t>rzedmiot wydatku</w:t>
            </w:r>
          </w:p>
        </w:tc>
        <w:tc>
          <w:tcPr>
            <w:tcW w:w="1170" w:type="dxa"/>
            <w:vAlign w:val="center"/>
          </w:tcPr>
          <w:p w14:paraId="280CE78D" w14:textId="202F8ECF" w:rsidR="00FB27E6" w:rsidRPr="00CF64F8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Limity</w:t>
            </w:r>
          </w:p>
        </w:tc>
        <w:tc>
          <w:tcPr>
            <w:tcW w:w="1856" w:type="dxa"/>
            <w:vAlign w:val="center"/>
          </w:tcPr>
          <w:p w14:paraId="12C09FBC" w14:textId="77777777" w:rsidR="00065FB3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</w:t>
            </w:r>
            <w:r w:rsidRPr="00CF64F8">
              <w:rPr>
                <w:rFonts w:ascii="Myriad Pro" w:hAnsi="Myriad Pro"/>
                <w:sz w:val="18"/>
                <w:szCs w:val="18"/>
              </w:rPr>
              <w:t>erminy</w:t>
            </w:r>
            <w:r>
              <w:rPr>
                <w:rFonts w:ascii="Myriad Pro" w:hAnsi="Myriad Pro"/>
                <w:sz w:val="18"/>
                <w:szCs w:val="18"/>
              </w:rPr>
              <w:t xml:space="preserve"> wnioskowania </w:t>
            </w:r>
          </w:p>
          <w:p w14:paraId="4A15E503" w14:textId="14657184" w:rsidR="00FB27E6" w:rsidRPr="00CF64F8" w:rsidRDefault="00FB27E6" w:rsidP="00E04379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o refundacje</w:t>
            </w:r>
          </w:p>
        </w:tc>
      </w:tr>
      <w:tr w:rsidR="00576BC1" w:rsidRPr="00CF64F8" w14:paraId="36F2CF43" w14:textId="77777777" w:rsidTr="00E4088D">
        <w:tc>
          <w:tcPr>
            <w:tcW w:w="441" w:type="dxa"/>
          </w:tcPr>
          <w:p w14:paraId="1DAF2350" w14:textId="1AEE416B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</w:t>
            </w:r>
          </w:p>
        </w:tc>
        <w:tc>
          <w:tcPr>
            <w:tcW w:w="1822" w:type="dxa"/>
            <w:vMerge w:val="restart"/>
          </w:tcPr>
          <w:p w14:paraId="38D3CAA7" w14:textId="528399C6" w:rsidR="00FB27E6" w:rsidRDefault="00FB27E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§2</w:t>
            </w:r>
          </w:p>
          <w:p w14:paraId="32C7A95B" w14:textId="42ED1E27" w:rsidR="00FB27E6" w:rsidRPr="00E43E07" w:rsidRDefault="00FB27E6">
            <w:pPr>
              <w:rPr>
                <w:rFonts w:ascii="Myriad Pro" w:hAnsi="Myriad Pro"/>
                <w:b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>P</w:t>
            </w:r>
            <w:r w:rsidRPr="00E43E07">
              <w:rPr>
                <w:rFonts w:ascii="Myriad Pro" w:hAnsi="Myriad Pro"/>
                <w:b/>
                <w:sz w:val="18"/>
                <w:szCs w:val="18"/>
              </w:rPr>
              <w:t>rzejazd</w:t>
            </w:r>
            <w:r>
              <w:rPr>
                <w:rFonts w:ascii="Myriad Pro" w:hAnsi="Myriad Pro"/>
                <w:b/>
                <w:sz w:val="18"/>
                <w:szCs w:val="18"/>
              </w:rPr>
              <w:t>y i zakwaterowanie</w:t>
            </w:r>
          </w:p>
          <w:p w14:paraId="1A85EE81" w14:textId="3E3CCB0B" w:rsidR="00FB27E6" w:rsidRPr="00CF64F8" w:rsidRDefault="00FB27E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w związku z udziałem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posiedzeni</w:t>
            </w:r>
            <w:r>
              <w:rPr>
                <w:rFonts w:ascii="Myriad Pro" w:hAnsi="Myriad Pro"/>
                <w:sz w:val="18"/>
                <w:szCs w:val="18"/>
              </w:rPr>
              <w:t>ach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KM/GR</w:t>
            </w:r>
            <w:r>
              <w:rPr>
                <w:rFonts w:ascii="Myriad Pro" w:hAnsi="Myriad Pro"/>
                <w:sz w:val="18"/>
                <w:szCs w:val="18"/>
              </w:rPr>
              <w:t>, szkoleniach i innych wydarzeniach związanych z pracą w Komitecie Monitorującym FEPZ</w:t>
            </w:r>
          </w:p>
        </w:tc>
        <w:tc>
          <w:tcPr>
            <w:tcW w:w="1560" w:type="dxa"/>
            <w:vMerge w:val="restart"/>
          </w:tcPr>
          <w:p w14:paraId="07EC77FE" w14:textId="6F8CF71C" w:rsidR="00FB27E6" w:rsidRPr="00CF64F8" w:rsidRDefault="00FB27E6" w:rsidP="007C3002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członek / z-ca członka</w:t>
            </w:r>
          </w:p>
        </w:tc>
        <w:tc>
          <w:tcPr>
            <w:tcW w:w="3118" w:type="dxa"/>
          </w:tcPr>
          <w:p w14:paraId="2E3827C4" w14:textId="46C4EE97" w:rsidR="00FB27E6" w:rsidRPr="00E4088D" w:rsidRDefault="00FB27E6" w:rsidP="008500B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1. </w:t>
            </w:r>
            <w:r w:rsidRPr="00E4088D">
              <w:rPr>
                <w:rFonts w:ascii="Myriad Pro" w:hAnsi="Myriad Pro"/>
                <w:sz w:val="18"/>
                <w:szCs w:val="18"/>
              </w:rPr>
              <w:t xml:space="preserve">Wydarzenia </w:t>
            </w:r>
            <w:r w:rsidRPr="00E4088D">
              <w:rPr>
                <w:rFonts w:ascii="Myriad Pro" w:hAnsi="Myriad Pro"/>
                <w:b/>
                <w:sz w:val="18"/>
                <w:szCs w:val="18"/>
              </w:rPr>
              <w:t>organizowane przez</w:t>
            </w:r>
            <w:r w:rsidRPr="00E4088D">
              <w:rPr>
                <w:rFonts w:ascii="Myriad Pro" w:hAnsi="Myriad Pro"/>
                <w:sz w:val="18"/>
                <w:szCs w:val="18"/>
              </w:rPr>
              <w:t xml:space="preserve"> sekretariat Komitetu</w:t>
            </w:r>
          </w:p>
          <w:p w14:paraId="5360C6EB" w14:textId="476491C3" w:rsidR="00576BC1" w:rsidRDefault="00FB27E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Na podstawie </w:t>
            </w:r>
            <w:r w:rsidRPr="00CF64F8">
              <w:rPr>
                <w:rFonts w:ascii="Myriad Pro" w:hAnsi="Myriad Pro"/>
                <w:sz w:val="18"/>
                <w:szCs w:val="18"/>
              </w:rPr>
              <w:t>Regulamin</w:t>
            </w:r>
            <w:r>
              <w:rPr>
                <w:rFonts w:ascii="Myriad Pro" w:hAnsi="Myriad Pro"/>
                <w:sz w:val="18"/>
                <w:szCs w:val="18"/>
              </w:rPr>
              <w:t>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KM </w:t>
            </w:r>
            <w:r>
              <w:rPr>
                <w:rFonts w:ascii="Myriad Pro" w:hAnsi="Myriad Pro"/>
                <w:sz w:val="18"/>
                <w:szCs w:val="18"/>
              </w:rPr>
              <w:t xml:space="preserve">– przejazdy </w:t>
            </w:r>
            <w:r w:rsidR="00576BC1">
              <w:rPr>
                <w:rFonts w:ascii="Myriad Pro" w:hAnsi="Myriad Pro"/>
                <w:sz w:val="18"/>
                <w:szCs w:val="18"/>
              </w:rPr>
              <w:t>–</w:t>
            </w:r>
            <w:r>
              <w:rPr>
                <w:rFonts w:ascii="Myriad Pro" w:hAnsi="Myriad Pro"/>
                <w:sz w:val="18"/>
                <w:szCs w:val="18"/>
              </w:rPr>
              <w:t xml:space="preserve"> </w:t>
            </w:r>
          </w:p>
          <w:p w14:paraId="2235BBB9" w14:textId="59BA1913" w:rsidR="00FB27E6" w:rsidRDefault="00FB27E6">
            <w:p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>bez uprzedniego wniosku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br/>
            </w:r>
            <w:r w:rsidRPr="00E4088D">
              <w:rPr>
                <w:rFonts w:ascii="Myriad Pro" w:hAnsi="Myriad Pro"/>
                <w:sz w:val="18"/>
                <w:szCs w:val="18"/>
                <w:u w:val="single"/>
              </w:rPr>
              <w:t>o wyrażenie zgody na rozliczenie kosztu</w:t>
            </w:r>
          </w:p>
          <w:p w14:paraId="642FFC37" w14:textId="3ABC70DD" w:rsidR="00576BC1" w:rsidRDefault="00FB27E6">
            <w:pPr>
              <w:rPr>
                <w:rFonts w:ascii="Myriad Pro" w:hAnsi="Myriad Pro"/>
                <w:iCs/>
                <w:sz w:val="18"/>
                <w:szCs w:val="18"/>
              </w:rPr>
            </w:pPr>
            <w:r>
              <w:rPr>
                <w:rFonts w:ascii="Myriad Pro" w:hAnsi="Myriad Pro"/>
                <w:iCs/>
                <w:sz w:val="18"/>
                <w:szCs w:val="18"/>
              </w:rPr>
              <w:t xml:space="preserve">po przedłożeniu kompletnego 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Rachun</w:t>
            </w:r>
            <w:r>
              <w:rPr>
                <w:rFonts w:ascii="Myriad Pro" w:hAnsi="Myriad Pro"/>
                <w:iCs/>
                <w:sz w:val="18"/>
                <w:szCs w:val="18"/>
              </w:rPr>
              <w:t>ku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 xml:space="preserve"> zwrotu poniesionych kosztów członka/ zastępcy członka</w:t>
            </w:r>
            <w:r>
              <w:rPr>
                <w:rFonts w:ascii="Myriad Pro" w:hAnsi="Myriad Pro"/>
                <w:iCs/>
                <w:sz w:val="18"/>
                <w:szCs w:val="18"/>
              </w:rPr>
              <w:t xml:space="preserve"> KM FEPZ - 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Załącznik 6.2</w:t>
            </w:r>
            <w:r w:rsidR="00576BC1">
              <w:rPr>
                <w:rFonts w:ascii="Myriad Pro" w:hAnsi="Myriad Pro"/>
                <w:iCs/>
                <w:sz w:val="18"/>
                <w:szCs w:val="18"/>
              </w:rPr>
              <w:t>.</w:t>
            </w:r>
          </w:p>
          <w:p w14:paraId="317398DF" w14:textId="77777777" w:rsidR="00576BC1" w:rsidRDefault="00576BC1">
            <w:pPr>
              <w:rPr>
                <w:rFonts w:ascii="Myriad Pro" w:hAnsi="Myriad Pro"/>
                <w:sz w:val="18"/>
                <w:szCs w:val="18"/>
              </w:rPr>
            </w:pPr>
          </w:p>
          <w:p w14:paraId="1F1B859C" w14:textId="1FEBBB0D" w:rsidR="00FB27E6" w:rsidRPr="00CF64F8" w:rsidRDefault="00576BC1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UWAGA: ewentualne zakwaterowanie - po uprzednim uzgodnieniu mailowym z sekretariatem KM</w:t>
            </w:r>
          </w:p>
        </w:tc>
        <w:tc>
          <w:tcPr>
            <w:tcW w:w="2743" w:type="dxa"/>
            <w:vMerge w:val="restart"/>
          </w:tcPr>
          <w:p w14:paraId="4DB13570" w14:textId="5787774E" w:rsidR="00FB27E6" w:rsidRPr="00560196" w:rsidRDefault="00FB27E6" w:rsidP="00CF64F8">
            <w:pPr>
              <w:rPr>
                <w:rFonts w:ascii="Myriad Pro" w:hAnsi="Myriad Pro"/>
                <w:i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 xml:space="preserve">Załącznik 6.2 </w:t>
            </w:r>
            <w:r w:rsidRPr="00560196">
              <w:rPr>
                <w:rFonts w:ascii="Myriad Pro" w:hAnsi="Myriad Pro"/>
                <w:i/>
                <w:sz w:val="18"/>
                <w:szCs w:val="18"/>
              </w:rPr>
              <w:t>Rachunek zwrotu poniesionych kosztów członka/ zastępcy członka Komitetu Monitorującego FEPZ 2021-2027</w:t>
            </w:r>
          </w:p>
          <w:p w14:paraId="3008665F" w14:textId="43FC9F07" w:rsidR="00FB27E6" w:rsidRPr="00CF64F8" w:rsidRDefault="00FB27E6" w:rsidP="005263EB">
            <w:pPr>
              <w:pStyle w:val="Akapitzlist"/>
              <w:numPr>
                <w:ilvl w:val="0"/>
                <w:numId w:val="1"/>
              </w:numPr>
              <w:ind w:left="241" w:hanging="283"/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Ewidencja przebiegu pojazdu</w:t>
            </w:r>
            <w:r>
              <w:rPr>
                <w:rFonts w:ascii="Myriad Pro" w:hAnsi="Myriad Pro"/>
                <w:sz w:val="18"/>
                <w:szCs w:val="18"/>
              </w:rPr>
              <w:t>– w przypadku auta prywatnego</w:t>
            </w:r>
          </w:p>
          <w:p w14:paraId="0C3F8E3D" w14:textId="73A8F66E" w:rsidR="00FB27E6" w:rsidRDefault="00FB27E6" w:rsidP="00CF64F8">
            <w:pPr>
              <w:pStyle w:val="Akapitzlist"/>
              <w:numPr>
                <w:ilvl w:val="0"/>
                <w:numId w:val="1"/>
              </w:numPr>
              <w:ind w:left="241" w:hanging="283"/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 xml:space="preserve">bilety </w:t>
            </w:r>
            <w:r>
              <w:rPr>
                <w:rFonts w:ascii="Myriad Pro" w:hAnsi="Myriad Pro"/>
                <w:sz w:val="18"/>
                <w:szCs w:val="18"/>
              </w:rPr>
              <w:t>w załączeniu - w przypadku publicznego środka transportu.</w:t>
            </w:r>
          </w:p>
          <w:p w14:paraId="2A0EE172" w14:textId="3402C449" w:rsidR="00FB27E6" w:rsidRPr="00560196" w:rsidRDefault="00FB27E6" w:rsidP="00CF64F8">
            <w:pPr>
              <w:pStyle w:val="Akapitzlist"/>
              <w:numPr>
                <w:ilvl w:val="0"/>
                <w:numId w:val="1"/>
              </w:numPr>
              <w:ind w:left="241" w:hanging="283"/>
              <w:rPr>
                <w:rFonts w:ascii="Myriad Pro" w:hAnsi="Myriad Pro"/>
                <w:sz w:val="18"/>
                <w:szCs w:val="18"/>
              </w:rPr>
            </w:pPr>
            <w:r w:rsidRPr="002D3DB2">
              <w:rPr>
                <w:rFonts w:ascii="Myriad Pro" w:hAnsi="Myriad Pro"/>
                <w:sz w:val="18"/>
                <w:szCs w:val="18"/>
              </w:rPr>
              <w:t>F-</w:t>
            </w:r>
            <w:proofErr w:type="spellStart"/>
            <w:r w:rsidRPr="002D3DB2">
              <w:rPr>
                <w:rFonts w:ascii="Myriad Pro" w:hAnsi="Myriad Pro"/>
                <w:sz w:val="18"/>
                <w:szCs w:val="18"/>
              </w:rPr>
              <w:t>ra</w:t>
            </w:r>
            <w:proofErr w:type="spellEnd"/>
            <w:r w:rsidRPr="002D3DB2">
              <w:rPr>
                <w:rFonts w:ascii="Myriad Pro" w:hAnsi="Myriad Pro"/>
                <w:sz w:val="18"/>
                <w:szCs w:val="18"/>
              </w:rPr>
              <w:t xml:space="preserve"> za koszty noclegu </w:t>
            </w:r>
          </w:p>
          <w:p w14:paraId="024F3C31" w14:textId="77777777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  <w:p w14:paraId="2A775498" w14:textId="4D6DA7F5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UWAGA: 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Konieczne - potwierdzenie przez Sekretariat KM obecności na </w:t>
            </w:r>
            <w:r>
              <w:rPr>
                <w:rFonts w:ascii="Myriad Pro" w:hAnsi="Myriad Pro"/>
                <w:sz w:val="18"/>
                <w:szCs w:val="18"/>
              </w:rPr>
              <w:t>wydarzeniu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(lista obecności)</w:t>
            </w:r>
            <w:r>
              <w:rPr>
                <w:rFonts w:ascii="Myriad Pro" w:hAnsi="Myriad Pro"/>
                <w:sz w:val="18"/>
                <w:szCs w:val="18"/>
              </w:rPr>
              <w:t>.</w:t>
            </w:r>
          </w:p>
          <w:p w14:paraId="7DE174BB" w14:textId="376CDE44" w:rsidR="00FB27E6" w:rsidRPr="00CF64F8" w:rsidRDefault="00FB27E6" w:rsidP="00E4088D">
            <w:pPr>
              <w:pStyle w:val="Akapitzlist"/>
              <w:ind w:left="360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14:paraId="2BB56B55" w14:textId="35EDF33F" w:rsidR="00FB27E6" w:rsidRDefault="00FB27E6" w:rsidP="008500BF">
            <w:pPr>
              <w:pStyle w:val="Akapitzlist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  <w:r w:rsidRPr="00E4088D">
              <w:rPr>
                <w:rFonts w:ascii="Myriad Pro" w:hAnsi="Myriad Pro"/>
                <w:b/>
                <w:sz w:val="18"/>
                <w:szCs w:val="18"/>
              </w:rPr>
              <w:t>Przejazdy</w:t>
            </w:r>
          </w:p>
          <w:p w14:paraId="04998F42" w14:textId="77777777" w:rsidR="00FB27E6" w:rsidRPr="00E4088D" w:rsidRDefault="00FB27E6" w:rsidP="00E4088D">
            <w:pPr>
              <w:pStyle w:val="Akapitzlist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</w:p>
          <w:p w14:paraId="1061EE48" w14:textId="45E98C3A" w:rsidR="00FB27E6" w:rsidRPr="00560196" w:rsidRDefault="00FB27E6" w:rsidP="00560196">
            <w:pPr>
              <w:pStyle w:val="Akapitzlist"/>
              <w:numPr>
                <w:ilvl w:val="0"/>
                <w:numId w:val="5"/>
              </w:num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 xml:space="preserve">autobus, </w:t>
            </w:r>
          </w:p>
          <w:p w14:paraId="17FEF189" w14:textId="4FE05F52" w:rsidR="00FB27E6" w:rsidRPr="00560196" w:rsidRDefault="00FB27E6" w:rsidP="00560196">
            <w:pPr>
              <w:pStyle w:val="Akapitzlist"/>
              <w:numPr>
                <w:ilvl w:val="0"/>
                <w:numId w:val="5"/>
              </w:num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>pociąg</w:t>
            </w:r>
          </w:p>
          <w:p w14:paraId="39B42910" w14:textId="52512E3E" w:rsidR="00FB27E6" w:rsidRPr="00560196" w:rsidRDefault="00FB27E6" w:rsidP="00560196">
            <w:pPr>
              <w:pStyle w:val="Akapitzlist"/>
              <w:numPr>
                <w:ilvl w:val="0"/>
                <w:numId w:val="5"/>
              </w:numPr>
              <w:rPr>
                <w:rFonts w:ascii="Myriad Pro" w:hAnsi="Myriad Pro"/>
                <w:sz w:val="18"/>
                <w:szCs w:val="18"/>
                <w:u w:val="single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>samolot dopuszczalny</w:t>
            </w:r>
            <w:r>
              <w:rPr>
                <w:rFonts w:ascii="Myriad Pro" w:hAnsi="Myriad Pro"/>
                <w:sz w:val="18"/>
                <w:szCs w:val="18"/>
              </w:rPr>
              <w:t>, klasa ekonomiczna</w:t>
            </w:r>
            <w:r w:rsidRPr="00560196">
              <w:rPr>
                <w:rFonts w:ascii="Myriad Pro" w:hAnsi="Myriad Pro"/>
                <w:sz w:val="18"/>
                <w:szCs w:val="18"/>
              </w:rPr>
              <w:t xml:space="preserve"> tylko i wyłącznie 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>w uzasadnionych przypadkach oraz po wcześniejszym uzyskaniu zgody IZ FEPZ.</w:t>
            </w:r>
          </w:p>
          <w:p w14:paraId="51345CCD" w14:textId="77777777" w:rsidR="00FB27E6" w:rsidRPr="00560196" w:rsidRDefault="00FB27E6" w:rsidP="00560196">
            <w:pPr>
              <w:pStyle w:val="Akapitzlist"/>
              <w:numPr>
                <w:ilvl w:val="0"/>
                <w:numId w:val="5"/>
              </w:num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>d) samochód prywatny</w:t>
            </w:r>
          </w:p>
          <w:p w14:paraId="772A5FCA" w14:textId="071AB843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  <w:p w14:paraId="321EE5D0" w14:textId="34786140" w:rsidR="00FB27E6" w:rsidRPr="00E4088D" w:rsidRDefault="00FB27E6" w:rsidP="008500BF">
            <w:pPr>
              <w:ind w:left="360"/>
              <w:rPr>
                <w:rFonts w:ascii="Myriad Pro" w:hAnsi="Myriad Pro"/>
                <w:b/>
                <w:sz w:val="18"/>
                <w:szCs w:val="18"/>
              </w:rPr>
            </w:pPr>
            <w:r w:rsidRPr="00E4088D">
              <w:rPr>
                <w:rFonts w:ascii="Myriad Pro" w:hAnsi="Myriad Pro"/>
                <w:b/>
                <w:sz w:val="18"/>
                <w:szCs w:val="18"/>
              </w:rPr>
              <w:t xml:space="preserve">Zakwaterowanie </w:t>
            </w:r>
          </w:p>
          <w:p w14:paraId="09379F7B" w14:textId="77777777" w:rsidR="00FB27E6" w:rsidRDefault="00FB27E6" w:rsidP="008500BF">
            <w:pPr>
              <w:ind w:left="360"/>
              <w:rPr>
                <w:rFonts w:ascii="Myriad Pro" w:hAnsi="Myriad Pro"/>
                <w:sz w:val="18"/>
                <w:szCs w:val="18"/>
              </w:rPr>
            </w:pPr>
          </w:p>
          <w:p w14:paraId="0F3104C8" w14:textId="4C681967" w:rsidR="00FB27E6" w:rsidRPr="00560196" w:rsidRDefault="00FB27E6" w:rsidP="008500BF">
            <w:pPr>
              <w:rPr>
                <w:rFonts w:ascii="Myriad Pro" w:hAnsi="Myriad Pro"/>
                <w:sz w:val="18"/>
                <w:szCs w:val="18"/>
              </w:rPr>
            </w:pPr>
            <w:r w:rsidRPr="008500BF">
              <w:rPr>
                <w:rFonts w:ascii="Myriad Pro" w:hAnsi="Myriad Pro"/>
                <w:sz w:val="18"/>
                <w:szCs w:val="18"/>
              </w:rPr>
              <w:t xml:space="preserve">Refundacja kosztów noclegu </w:t>
            </w:r>
            <w:r w:rsidRPr="008500BF">
              <w:rPr>
                <w:rFonts w:ascii="Myriad Pro" w:hAnsi="Myriad Pro"/>
                <w:sz w:val="18"/>
                <w:szCs w:val="18"/>
                <w:u w:val="single"/>
              </w:rPr>
              <w:t>możliwa jest jedynie w sytuacji, gdy nie istnieje dogodne połączenie komunikacyjne</w:t>
            </w:r>
            <w:r w:rsidRPr="008500BF">
              <w:rPr>
                <w:rFonts w:ascii="Myriad Pro" w:hAnsi="Myriad Pro"/>
                <w:sz w:val="18"/>
                <w:szCs w:val="18"/>
              </w:rPr>
              <w:t xml:space="preserve"> do/z miejsca posiedzenia Komitetu/grupy roboczej/ szkolenia bądź innego wydarzenia związanego z pracą w Komitecie, umożliwiające przybycie w dniu spotkania</w:t>
            </w:r>
          </w:p>
        </w:tc>
        <w:tc>
          <w:tcPr>
            <w:tcW w:w="1170" w:type="dxa"/>
            <w:vMerge w:val="restart"/>
          </w:tcPr>
          <w:p w14:paraId="74094EE2" w14:textId="0AF077F8" w:rsidR="00FB27E6" w:rsidRPr="007606CA" w:rsidRDefault="00FB27E6" w:rsidP="00560196">
            <w:pPr>
              <w:rPr>
                <w:rFonts w:ascii="Myriad Pro" w:hAnsi="Myriad Pro"/>
                <w:sz w:val="18"/>
                <w:szCs w:val="18"/>
                <w:u w:val="single"/>
              </w:rPr>
            </w:pPr>
            <w:r w:rsidRPr="007606CA">
              <w:rPr>
                <w:rFonts w:ascii="Myriad Pro" w:hAnsi="Myriad Pro"/>
                <w:sz w:val="18"/>
                <w:szCs w:val="18"/>
                <w:u w:val="single"/>
              </w:rPr>
              <w:t>samolot:</w:t>
            </w:r>
          </w:p>
          <w:p w14:paraId="46371E44" w14:textId="21A5C1AB" w:rsidR="00FB27E6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klasa ekonom.</w:t>
            </w:r>
          </w:p>
          <w:p w14:paraId="18C70AD0" w14:textId="77777777" w:rsidR="00FB27E6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</w:p>
          <w:p w14:paraId="05B6F080" w14:textId="24241F07" w:rsidR="00FB27E6" w:rsidRPr="007606CA" w:rsidRDefault="00FB27E6" w:rsidP="00560196">
            <w:pPr>
              <w:rPr>
                <w:rFonts w:ascii="Myriad Pro" w:hAnsi="Myriad Pro"/>
                <w:sz w:val="18"/>
                <w:szCs w:val="18"/>
                <w:u w:val="single"/>
              </w:rPr>
            </w:pPr>
            <w:r w:rsidRPr="007606CA">
              <w:rPr>
                <w:rFonts w:ascii="Myriad Pro" w:hAnsi="Myriad Pro"/>
                <w:sz w:val="18"/>
                <w:szCs w:val="18"/>
                <w:u w:val="single"/>
              </w:rPr>
              <w:t>pociąg:</w:t>
            </w:r>
          </w:p>
          <w:p w14:paraId="56351B7E" w14:textId="77777777" w:rsidR="00FB27E6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EIC – 2 kl.</w:t>
            </w:r>
          </w:p>
          <w:p w14:paraId="4E6C8511" w14:textId="77777777" w:rsidR="00FB27E6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pozostałe – 1 i 2  kl.</w:t>
            </w:r>
          </w:p>
          <w:p w14:paraId="3439C447" w14:textId="77777777" w:rsidR="00FB27E6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</w:p>
          <w:p w14:paraId="383BC26E" w14:textId="271B8E79" w:rsidR="00FB27E6" w:rsidRPr="00CF64F8" w:rsidRDefault="00FB27E6" w:rsidP="00560196">
            <w:pPr>
              <w:rPr>
                <w:rFonts w:ascii="Myriad Pro" w:hAnsi="Myriad Pro"/>
                <w:sz w:val="18"/>
                <w:szCs w:val="18"/>
              </w:rPr>
            </w:pPr>
            <w:r w:rsidRPr="0060556B">
              <w:rPr>
                <w:rFonts w:ascii="Myriad Pro" w:hAnsi="Myriad Pro"/>
                <w:b/>
                <w:sz w:val="18"/>
                <w:szCs w:val="18"/>
              </w:rPr>
              <w:t>do 600 zł</w:t>
            </w:r>
            <w:r>
              <w:rPr>
                <w:rFonts w:ascii="Myriad Pro" w:hAnsi="Myriad Pro"/>
                <w:sz w:val="18"/>
                <w:szCs w:val="18"/>
              </w:rPr>
              <w:t xml:space="preserve"> –przebieg pojazdu</w:t>
            </w:r>
          </w:p>
          <w:p w14:paraId="2295486E" w14:textId="0D12F1B1" w:rsidR="00FB27E6" w:rsidRDefault="00FB27E6" w:rsidP="005263EB">
            <w:pPr>
              <w:rPr>
                <w:rFonts w:ascii="Myriad Pro" w:hAnsi="Myriad Pro"/>
                <w:b/>
                <w:sz w:val="18"/>
                <w:szCs w:val="18"/>
              </w:rPr>
            </w:pPr>
          </w:p>
          <w:p w14:paraId="4E569F09" w14:textId="5408734F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8500BF">
              <w:rPr>
                <w:rFonts w:ascii="Myriad Pro" w:hAnsi="Myriad Pro"/>
                <w:b/>
                <w:sz w:val="18"/>
                <w:szCs w:val="18"/>
              </w:rPr>
              <w:t>450 zł</w:t>
            </w:r>
            <w:r w:rsidRPr="008500BF">
              <w:rPr>
                <w:rFonts w:ascii="Myriad Pro" w:hAnsi="Myriad Pro"/>
                <w:sz w:val="18"/>
                <w:szCs w:val="18"/>
              </w:rPr>
              <w:t xml:space="preserve"> /doba hotel.</w:t>
            </w:r>
          </w:p>
        </w:tc>
        <w:tc>
          <w:tcPr>
            <w:tcW w:w="1856" w:type="dxa"/>
            <w:vMerge w:val="restart"/>
          </w:tcPr>
          <w:p w14:paraId="352A0235" w14:textId="2ACEBCD0" w:rsidR="00FB27E6" w:rsidRDefault="00FB27E6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 xml:space="preserve">do 10 dni roboczych po </w:t>
            </w:r>
            <w:r>
              <w:rPr>
                <w:rFonts w:ascii="Myriad Pro" w:hAnsi="Myriad Pro"/>
                <w:sz w:val="18"/>
                <w:szCs w:val="18"/>
              </w:rPr>
              <w:t>wydarzeniu</w:t>
            </w:r>
          </w:p>
          <w:p w14:paraId="471BDC8E" w14:textId="77777777" w:rsidR="00FB27E6" w:rsidRDefault="00FB27E6">
            <w:pPr>
              <w:rPr>
                <w:rFonts w:ascii="Myriad Pro" w:hAnsi="Myriad Pro"/>
                <w:sz w:val="18"/>
                <w:szCs w:val="18"/>
              </w:rPr>
            </w:pPr>
          </w:p>
          <w:p w14:paraId="620A0F1E" w14:textId="12E90BB4" w:rsidR="00FB27E6" w:rsidRPr="00CF64F8" w:rsidRDefault="00FB27E6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Nie później niż do 15 grudnia roku budżetowego</w:t>
            </w:r>
          </w:p>
        </w:tc>
      </w:tr>
      <w:tr w:rsidR="00576BC1" w:rsidRPr="00CF64F8" w14:paraId="5D1884C7" w14:textId="77777777" w:rsidTr="00E4088D">
        <w:tc>
          <w:tcPr>
            <w:tcW w:w="441" w:type="dxa"/>
          </w:tcPr>
          <w:p w14:paraId="586A2A16" w14:textId="4150614A" w:rsidR="00FB27E6" w:rsidRPr="00CF64F8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</w:t>
            </w:r>
          </w:p>
        </w:tc>
        <w:tc>
          <w:tcPr>
            <w:tcW w:w="1822" w:type="dxa"/>
            <w:vMerge/>
          </w:tcPr>
          <w:p w14:paraId="1C05FD42" w14:textId="62EA7A7E" w:rsidR="00FB27E6" w:rsidRPr="00CF64F8" w:rsidRDefault="00FB27E6" w:rsidP="007C3002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98FAEC1" w14:textId="4D584943" w:rsidR="00FB27E6" w:rsidRPr="00CF64F8" w:rsidRDefault="00FB27E6" w:rsidP="007C3002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01DB109" w14:textId="5DE573AE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2. </w:t>
            </w:r>
            <w:r w:rsidRPr="002D3DB2">
              <w:rPr>
                <w:rFonts w:ascii="Myriad Pro" w:hAnsi="Myriad Pro"/>
                <w:sz w:val="18"/>
                <w:szCs w:val="18"/>
              </w:rPr>
              <w:t xml:space="preserve">Wydarzenia organizowane </w:t>
            </w:r>
            <w:r w:rsidRPr="00E4088D">
              <w:rPr>
                <w:rFonts w:ascii="Myriad Pro" w:hAnsi="Myriad Pro"/>
                <w:b/>
                <w:sz w:val="18"/>
                <w:szCs w:val="18"/>
              </w:rPr>
              <w:t>bez pośrednictwa</w:t>
            </w:r>
            <w:r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Pr="002D3DB2">
              <w:rPr>
                <w:rFonts w:ascii="Myriad Pro" w:hAnsi="Myriad Pro"/>
                <w:sz w:val="18"/>
                <w:szCs w:val="18"/>
              </w:rPr>
              <w:t>sekretariat</w:t>
            </w:r>
            <w:r>
              <w:rPr>
                <w:rFonts w:ascii="Myriad Pro" w:hAnsi="Myriad Pro"/>
                <w:sz w:val="18"/>
                <w:szCs w:val="18"/>
              </w:rPr>
              <w:t>u</w:t>
            </w:r>
            <w:r w:rsidRPr="002D3DB2">
              <w:rPr>
                <w:rFonts w:ascii="Myriad Pro" w:hAnsi="Myriad Pro"/>
                <w:sz w:val="18"/>
                <w:szCs w:val="18"/>
              </w:rPr>
              <w:t xml:space="preserve"> Komitetu</w:t>
            </w:r>
            <w:r>
              <w:rPr>
                <w:rFonts w:ascii="Myriad Pro" w:hAnsi="Myriad Pro"/>
                <w:sz w:val="18"/>
                <w:szCs w:val="18"/>
              </w:rPr>
              <w:t xml:space="preserve"> - </w:t>
            </w:r>
            <w:r w:rsidRPr="00E4088D">
              <w:rPr>
                <w:rFonts w:ascii="Myriad Pro" w:hAnsi="Myriad Pro"/>
                <w:sz w:val="18"/>
                <w:szCs w:val="18"/>
                <w:u w:val="single"/>
              </w:rPr>
              <w:t>na podstawie wniosku w sprawie zgody na refundację kosztów</w:t>
            </w:r>
            <w:r w:rsidR="00576BC1" w:rsidRPr="00E4088D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>- załącznik 6.1</w:t>
            </w:r>
          </w:p>
          <w:p w14:paraId="2CD17E22" w14:textId="6CAFBCAC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2D3DB2">
              <w:rPr>
                <w:rFonts w:ascii="Myriad Pro" w:hAnsi="Myriad Pro"/>
                <w:sz w:val="18"/>
                <w:szCs w:val="18"/>
              </w:rPr>
              <w:t>po przedłożeniu kompletnego Rachunku zwrotu poniesionych kosztów członka/ zastępcy członka KM FEPZ - Załącznik 6.2</w:t>
            </w:r>
          </w:p>
        </w:tc>
        <w:tc>
          <w:tcPr>
            <w:tcW w:w="2743" w:type="dxa"/>
            <w:vMerge/>
          </w:tcPr>
          <w:p w14:paraId="7BE097D1" w14:textId="52F8614A" w:rsidR="00FB27E6" w:rsidRPr="00CF64F8" w:rsidRDefault="00FB27E6" w:rsidP="00E4088D">
            <w:pPr>
              <w:pStyle w:val="Akapitzlist"/>
              <w:numPr>
                <w:ilvl w:val="0"/>
                <w:numId w:val="3"/>
              </w:num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14:paraId="6828CE6B" w14:textId="56ECB04D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14:paraId="1FFDCFAF" w14:textId="6ED9E53A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56" w:type="dxa"/>
            <w:vMerge/>
          </w:tcPr>
          <w:p w14:paraId="4BFDA7BB" w14:textId="1172C33F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FB27E6" w:rsidRPr="00CF64F8" w14:paraId="1E5E4919" w14:textId="77777777" w:rsidTr="00E4088D">
        <w:tc>
          <w:tcPr>
            <w:tcW w:w="441" w:type="dxa"/>
          </w:tcPr>
          <w:p w14:paraId="76CE5498" w14:textId="43B12F4C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3</w:t>
            </w:r>
          </w:p>
        </w:tc>
        <w:tc>
          <w:tcPr>
            <w:tcW w:w="1822" w:type="dxa"/>
          </w:tcPr>
          <w:p w14:paraId="1CE36FE1" w14:textId="7BDD608F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§3</w:t>
            </w:r>
          </w:p>
          <w:p w14:paraId="473591A3" w14:textId="350121CE" w:rsidR="00FB27E6" w:rsidRPr="00E43E07" w:rsidRDefault="00FB27E6" w:rsidP="005263EB">
            <w:pPr>
              <w:rPr>
                <w:rFonts w:ascii="Myriad Pro" w:hAnsi="Myriad Pro"/>
                <w:b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>S</w:t>
            </w:r>
            <w:r w:rsidRPr="00E43E07">
              <w:rPr>
                <w:rFonts w:ascii="Myriad Pro" w:hAnsi="Myriad Pro"/>
                <w:b/>
                <w:sz w:val="18"/>
                <w:szCs w:val="18"/>
              </w:rPr>
              <w:t xml:space="preserve">zkolenia </w:t>
            </w:r>
          </w:p>
          <w:p w14:paraId="576A9866" w14:textId="1DAFC0C5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E43E07">
              <w:rPr>
                <w:rFonts w:ascii="Myriad Pro" w:hAnsi="Myriad Pro"/>
                <w:b/>
                <w:sz w:val="18"/>
                <w:szCs w:val="18"/>
              </w:rPr>
              <w:t>inne wydarzenia</w:t>
            </w:r>
          </w:p>
          <w:p w14:paraId="10AAA9F3" w14:textId="043A2F4F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organizowane przez IZ</w:t>
            </w:r>
          </w:p>
        </w:tc>
        <w:tc>
          <w:tcPr>
            <w:tcW w:w="1560" w:type="dxa"/>
          </w:tcPr>
          <w:p w14:paraId="20553A2F" w14:textId="5D2F9A2E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Instytucja Zarządzająca</w:t>
            </w:r>
          </w:p>
        </w:tc>
        <w:tc>
          <w:tcPr>
            <w:tcW w:w="3118" w:type="dxa"/>
          </w:tcPr>
          <w:p w14:paraId="7E469914" w14:textId="76D5D355" w:rsidR="00FB27E6" w:rsidRPr="00CF64F8" w:rsidRDefault="00FB27E6" w:rsidP="00FC7965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D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ecyzja </w:t>
            </w:r>
            <w:r>
              <w:rPr>
                <w:rFonts w:ascii="Myriad Pro" w:hAnsi="Myriad Pro"/>
                <w:sz w:val="18"/>
                <w:szCs w:val="18"/>
              </w:rPr>
              <w:t>P</w:t>
            </w:r>
            <w:r w:rsidRPr="00CF64F8">
              <w:rPr>
                <w:rFonts w:ascii="Myriad Pro" w:hAnsi="Myriad Pro"/>
                <w:sz w:val="18"/>
                <w:szCs w:val="18"/>
              </w:rPr>
              <w:t>rzewodniczącego</w:t>
            </w:r>
            <w:r>
              <w:rPr>
                <w:rFonts w:ascii="Myriad Pro" w:hAnsi="Myriad Pro"/>
                <w:sz w:val="18"/>
                <w:szCs w:val="18"/>
              </w:rPr>
              <w:t xml:space="preserve"> KM,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>wynikająca ze z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głoszenia formalnego wniosku  trakcie posiedzenia </w:t>
            </w:r>
            <w:r>
              <w:rPr>
                <w:rFonts w:ascii="Myriad Pro" w:hAnsi="Myriad Pro"/>
                <w:sz w:val="18"/>
                <w:szCs w:val="18"/>
              </w:rPr>
              <w:t>KM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/grupy roboczej przez </w:t>
            </w:r>
            <w:r>
              <w:rPr>
                <w:rFonts w:ascii="Myriad Pro" w:hAnsi="Myriad Pro"/>
                <w:sz w:val="18"/>
                <w:szCs w:val="18"/>
              </w:rPr>
              <w:t>4</w:t>
            </w:r>
            <w:r w:rsidRPr="00CF64F8">
              <w:rPr>
                <w:rFonts w:ascii="Myriad Pro" w:hAnsi="Myriad Pro"/>
                <w:sz w:val="18"/>
                <w:szCs w:val="18"/>
              </w:rPr>
              <w:t>członka/członków bądź zastępcę/</w:t>
            </w:r>
            <w:proofErr w:type="spellStart"/>
            <w:r w:rsidRPr="00CF64F8">
              <w:rPr>
                <w:rFonts w:ascii="Myriad Pro" w:hAnsi="Myriad Pro"/>
                <w:sz w:val="18"/>
                <w:szCs w:val="18"/>
              </w:rPr>
              <w:t>ców</w:t>
            </w:r>
            <w:proofErr w:type="spellEnd"/>
            <w:r w:rsidRPr="00CF64F8">
              <w:rPr>
                <w:rFonts w:ascii="Myriad Pro" w:hAnsi="Myriad Pro"/>
                <w:sz w:val="18"/>
                <w:szCs w:val="18"/>
              </w:rPr>
              <w:t xml:space="preserve"> członka/</w:t>
            </w:r>
            <w:proofErr w:type="spellStart"/>
            <w:r w:rsidRPr="00CF64F8">
              <w:rPr>
                <w:rFonts w:ascii="Myriad Pro" w:hAnsi="Myriad Pro"/>
                <w:sz w:val="18"/>
                <w:szCs w:val="18"/>
              </w:rPr>
              <w:t>ków</w:t>
            </w:r>
            <w:proofErr w:type="spellEnd"/>
            <w:r w:rsidRPr="00CF64F8">
              <w:rPr>
                <w:rFonts w:ascii="Myriad Pro" w:hAnsi="Myriad Pro"/>
                <w:sz w:val="18"/>
                <w:szCs w:val="18"/>
              </w:rPr>
              <w:t xml:space="preserve"> Komitetu/grupy roboczej</w:t>
            </w:r>
            <w:r>
              <w:rPr>
                <w:rFonts w:ascii="Myriad Pro" w:hAnsi="Myriad Pro"/>
                <w:sz w:val="18"/>
                <w:szCs w:val="18"/>
              </w:rPr>
              <w:t>, ujętego w Protokole z posiedzenia /spotkania</w:t>
            </w:r>
          </w:p>
        </w:tc>
        <w:tc>
          <w:tcPr>
            <w:tcW w:w="5421" w:type="dxa"/>
            <w:gridSpan w:val="2"/>
          </w:tcPr>
          <w:p w14:paraId="0A6F832F" w14:textId="76844F9D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O</w:t>
            </w:r>
            <w:r w:rsidRPr="008500BF">
              <w:rPr>
                <w:rFonts w:ascii="Myriad Pro" w:hAnsi="Myriad Pro"/>
                <w:sz w:val="18"/>
                <w:szCs w:val="18"/>
              </w:rPr>
              <w:t xml:space="preserve"> ile Sekretariat nie zapewnił</w:t>
            </w:r>
            <w:r>
              <w:rPr>
                <w:rFonts w:ascii="Myriad Pro" w:hAnsi="Myriad Pro"/>
                <w:sz w:val="18"/>
                <w:szCs w:val="18"/>
              </w:rPr>
              <w:t>,</w:t>
            </w:r>
            <w:r w:rsidRPr="008500BF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 xml:space="preserve"> rozliczenie kosztów dojazdu i zakwaterowania jak w 2 </w:t>
            </w:r>
          </w:p>
        </w:tc>
        <w:tc>
          <w:tcPr>
            <w:tcW w:w="3026" w:type="dxa"/>
            <w:gridSpan w:val="2"/>
          </w:tcPr>
          <w:p w14:paraId="0B9CEDDF" w14:textId="55347806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DB64DE">
              <w:rPr>
                <w:rFonts w:ascii="Myriad Pro" w:hAnsi="Myriad Pro"/>
                <w:sz w:val="18"/>
                <w:szCs w:val="18"/>
              </w:rPr>
              <w:t>Rozliczenie i cała procedura po stronie IZ</w:t>
            </w:r>
          </w:p>
        </w:tc>
      </w:tr>
      <w:tr w:rsidR="00FB27E6" w:rsidRPr="00CF64F8" w14:paraId="1C1967C1" w14:textId="77777777" w:rsidTr="00E4088D">
        <w:tc>
          <w:tcPr>
            <w:tcW w:w="441" w:type="dxa"/>
            <w:vMerge w:val="restart"/>
          </w:tcPr>
          <w:p w14:paraId="0B46270B" w14:textId="1080B7D6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4</w:t>
            </w:r>
          </w:p>
        </w:tc>
        <w:tc>
          <w:tcPr>
            <w:tcW w:w="1822" w:type="dxa"/>
            <w:vMerge w:val="restart"/>
          </w:tcPr>
          <w:p w14:paraId="1FC2E9FB" w14:textId="649034CA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 4</w:t>
            </w:r>
          </w:p>
          <w:p w14:paraId="480E9D54" w14:textId="087ECC32" w:rsidR="00FB27E6" w:rsidRPr="00E43E07" w:rsidRDefault="00FB27E6" w:rsidP="005263EB">
            <w:pPr>
              <w:rPr>
                <w:rFonts w:ascii="Myriad Pro" w:hAnsi="Myriad Pro"/>
                <w:b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>S</w:t>
            </w:r>
            <w:r w:rsidRPr="00E43E07">
              <w:rPr>
                <w:rFonts w:ascii="Myriad Pro" w:hAnsi="Myriad Pro"/>
                <w:b/>
                <w:sz w:val="18"/>
                <w:szCs w:val="18"/>
              </w:rPr>
              <w:t xml:space="preserve">zkolenia </w:t>
            </w:r>
          </w:p>
          <w:p w14:paraId="5E049F3C" w14:textId="3464B772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E43E07">
              <w:rPr>
                <w:rFonts w:ascii="Myriad Pro" w:hAnsi="Myriad Pro"/>
                <w:b/>
                <w:sz w:val="18"/>
                <w:szCs w:val="18"/>
              </w:rPr>
              <w:t>inne wydarzenia</w:t>
            </w:r>
            <w:r>
              <w:rPr>
                <w:rFonts w:ascii="Myriad Pro" w:hAnsi="Myriad Pro"/>
                <w:b/>
                <w:sz w:val="18"/>
                <w:szCs w:val="18"/>
              </w:rPr>
              <w:t xml:space="preserve"> </w:t>
            </w:r>
            <w:r w:rsidRPr="00CF64F8">
              <w:rPr>
                <w:rFonts w:ascii="Myriad Pro" w:hAnsi="Myriad Pro"/>
                <w:sz w:val="18"/>
                <w:szCs w:val="18"/>
              </w:rPr>
              <w:t>- refundacja</w:t>
            </w:r>
          </w:p>
          <w:p w14:paraId="54B8C2F6" w14:textId="77777777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  <w:p w14:paraId="6FDFF42F" w14:textId="461DB682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w tym</w:t>
            </w:r>
          </w:p>
          <w:p w14:paraId="20393F60" w14:textId="77777777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  <w:p w14:paraId="222709B1" w14:textId="407B3DA8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(§2) 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koszty </w:t>
            </w:r>
            <w:r>
              <w:rPr>
                <w:rFonts w:ascii="Myriad Pro" w:hAnsi="Myriad Pro"/>
                <w:sz w:val="18"/>
                <w:szCs w:val="18"/>
              </w:rPr>
              <w:t>przejazdu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i zakwaterowania  </w:t>
            </w:r>
            <w:ins w:id="0" w:author="Hanna Brzezińska" w:date="2025-03-18T10:27:00Z">
              <w:r w:rsidR="00E4088D">
                <w:rPr>
                  <w:rFonts w:ascii="Myriad Pro" w:hAnsi="Myriad Pro"/>
                  <w:sz w:val="18"/>
                  <w:szCs w:val="18"/>
                </w:rPr>
                <w:br/>
              </w:r>
            </w:ins>
            <w:bookmarkStart w:id="1" w:name="_GoBack"/>
            <w:bookmarkEnd w:id="1"/>
            <w:r w:rsidRPr="00CF64F8">
              <w:rPr>
                <w:rFonts w:ascii="Myriad Pro" w:hAnsi="Myriad Pro"/>
                <w:sz w:val="18"/>
                <w:szCs w:val="18"/>
              </w:rPr>
              <w:t>w ramach szkoleń i innych wydarzeń</w:t>
            </w:r>
          </w:p>
        </w:tc>
        <w:tc>
          <w:tcPr>
            <w:tcW w:w="1560" w:type="dxa"/>
            <w:vMerge w:val="restart"/>
          </w:tcPr>
          <w:p w14:paraId="436CC186" w14:textId="77777777" w:rsidR="00FB27E6" w:rsidRDefault="00FB27E6" w:rsidP="005C3BC6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lastRenderedPageBreak/>
              <w:t>członek / z-ca członka</w:t>
            </w:r>
          </w:p>
          <w:p w14:paraId="73DCC74A" w14:textId="4CEF2389" w:rsidR="00FB27E6" w:rsidRPr="00CF64F8" w:rsidRDefault="00FB27E6" w:rsidP="005C3BC6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(</w:t>
            </w:r>
            <w:r w:rsidRPr="00CF64F8">
              <w:rPr>
                <w:rFonts w:ascii="Myriad Pro" w:hAnsi="Myriad Pro"/>
                <w:sz w:val="18"/>
                <w:szCs w:val="18"/>
              </w:rPr>
              <w:t>Partnerzy</w:t>
            </w:r>
            <w:r>
              <w:rPr>
                <w:rFonts w:ascii="Myriad Pro" w:hAnsi="Myriad Pro"/>
                <w:sz w:val="18"/>
                <w:szCs w:val="18"/>
              </w:rPr>
              <w:t>)</w:t>
            </w:r>
          </w:p>
        </w:tc>
        <w:tc>
          <w:tcPr>
            <w:tcW w:w="3118" w:type="dxa"/>
            <w:vMerge w:val="restart"/>
          </w:tcPr>
          <w:p w14:paraId="5A6F2178" w14:textId="104BAE74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Na podstawie </w:t>
            </w:r>
            <w:r w:rsidRPr="00CF64F8">
              <w:rPr>
                <w:rFonts w:ascii="Myriad Pro" w:hAnsi="Myriad Pro"/>
                <w:sz w:val="18"/>
                <w:szCs w:val="18"/>
              </w:rPr>
              <w:t>Regulamin</w:t>
            </w:r>
            <w:r>
              <w:rPr>
                <w:rFonts w:ascii="Myriad Pro" w:hAnsi="Myriad Pro"/>
                <w:sz w:val="18"/>
                <w:szCs w:val="18"/>
              </w:rPr>
              <w:t>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KM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po akceptacji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W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>niosku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 xml:space="preserve">w sprawie zgody na refundację kosztów </w:t>
            </w:r>
            <w:r>
              <w:rPr>
                <w:rFonts w:ascii="Myriad Pro" w:hAnsi="Myriad Pro"/>
                <w:iCs/>
                <w:sz w:val="18"/>
                <w:szCs w:val="18"/>
              </w:rPr>
              <w:t>- Z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ałącznik 6.1</w:t>
            </w:r>
            <w:r>
              <w:rPr>
                <w:rFonts w:ascii="Myriad Pro" w:hAnsi="Myriad Pro"/>
                <w:iCs/>
                <w:sz w:val="18"/>
                <w:szCs w:val="18"/>
              </w:rPr>
              <w:t xml:space="preserve"> wraz z załącznikami</w:t>
            </w:r>
          </w:p>
          <w:p w14:paraId="1AF38763" w14:textId="77777777" w:rsidR="00FB27E6" w:rsidRDefault="00FB27E6" w:rsidP="00AC2F1A">
            <w:pPr>
              <w:rPr>
                <w:rFonts w:ascii="Myriad Pro" w:hAnsi="Myriad Pro"/>
                <w:sz w:val="18"/>
                <w:szCs w:val="18"/>
              </w:rPr>
            </w:pPr>
          </w:p>
          <w:p w14:paraId="6C119FC6" w14:textId="77777777" w:rsidR="00FB27E6" w:rsidRPr="00CF64F8" w:rsidRDefault="00FB27E6" w:rsidP="00AC2F1A">
            <w:pPr>
              <w:rPr>
                <w:rFonts w:ascii="Myriad Pro" w:hAnsi="Myriad Pro"/>
                <w:sz w:val="18"/>
                <w:szCs w:val="18"/>
              </w:rPr>
            </w:pPr>
          </w:p>
          <w:p w14:paraId="4EAB9B53" w14:textId="7B2B64F0" w:rsidR="00FB27E6" w:rsidRPr="00CF64F8" w:rsidRDefault="00FB27E6" w:rsidP="00AC2F1A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iCs/>
                <w:sz w:val="18"/>
                <w:szCs w:val="18"/>
              </w:rPr>
              <w:lastRenderedPageBreak/>
              <w:t>Załącznik 6.2 Rachunek zwrotu poniesionych kosztów członka/ zastępcy członka Komitetu Monitorującego FEPZ 2021-2027</w:t>
            </w:r>
          </w:p>
        </w:tc>
        <w:tc>
          <w:tcPr>
            <w:tcW w:w="2743" w:type="dxa"/>
          </w:tcPr>
          <w:p w14:paraId="686D305E" w14:textId="1D052AF9" w:rsidR="00FB27E6" w:rsidRPr="00CF64F8" w:rsidRDefault="00FB27E6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lastRenderedPageBreak/>
              <w:t>Załącznik 6.2 Rachunek zwrotu poniesionych kosztów członka/ zastępcy członka Komitetu Monitorującego FEPZ 2021-2027:</w:t>
            </w:r>
          </w:p>
          <w:p w14:paraId="53CF7DDF" w14:textId="34528A6D" w:rsidR="00FB27E6" w:rsidRPr="00CF64F8" w:rsidRDefault="00FB27E6" w:rsidP="00FD1FE7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 xml:space="preserve">- certyfikat/zaświadczenie ukończenia szkolenia </w:t>
            </w:r>
          </w:p>
          <w:p w14:paraId="287298B2" w14:textId="2FCC4959" w:rsidR="00FB27E6" w:rsidRPr="00CF64F8" w:rsidRDefault="00FB27E6" w:rsidP="00F062EE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- F-</w:t>
            </w:r>
            <w:proofErr w:type="spellStart"/>
            <w:r w:rsidRPr="00CF64F8">
              <w:rPr>
                <w:rFonts w:ascii="Myriad Pro" w:hAnsi="Myriad Pro"/>
                <w:sz w:val="18"/>
                <w:szCs w:val="18"/>
              </w:rPr>
              <w:t>ra</w:t>
            </w:r>
            <w:proofErr w:type="spellEnd"/>
            <w:r w:rsidRPr="00CF64F8">
              <w:rPr>
                <w:rFonts w:ascii="Myriad Pro" w:hAnsi="Myriad Pro"/>
                <w:sz w:val="18"/>
                <w:szCs w:val="18"/>
              </w:rPr>
              <w:t xml:space="preserve"> za szkolenie</w:t>
            </w:r>
          </w:p>
        </w:tc>
        <w:tc>
          <w:tcPr>
            <w:tcW w:w="2678" w:type="dxa"/>
          </w:tcPr>
          <w:p w14:paraId="40D6D520" w14:textId="2B4B3989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 xml:space="preserve">Np. </w:t>
            </w:r>
            <w:r>
              <w:rPr>
                <w:rFonts w:ascii="Myriad Pro" w:hAnsi="Myriad Pro"/>
                <w:sz w:val="18"/>
                <w:szCs w:val="18"/>
              </w:rPr>
              <w:t>udział w k</w:t>
            </w:r>
            <w:r w:rsidRPr="00CF64F8">
              <w:rPr>
                <w:rFonts w:ascii="Myriad Pro" w:hAnsi="Myriad Pro"/>
                <w:sz w:val="18"/>
                <w:szCs w:val="18"/>
              </w:rPr>
              <w:t>ongres</w:t>
            </w:r>
            <w:r>
              <w:rPr>
                <w:rFonts w:ascii="Myriad Pro" w:hAnsi="Myriad Pro"/>
                <w:sz w:val="18"/>
                <w:szCs w:val="18"/>
              </w:rPr>
              <w:t>ach</w:t>
            </w:r>
            <w:r w:rsidRPr="00CF64F8">
              <w:rPr>
                <w:rFonts w:ascii="Myriad Pro" w:hAnsi="Myriad Pro"/>
                <w:sz w:val="18"/>
                <w:szCs w:val="18"/>
              </w:rPr>
              <w:t>, konferencj</w:t>
            </w:r>
            <w:r>
              <w:rPr>
                <w:rFonts w:ascii="Myriad Pro" w:hAnsi="Myriad Pro"/>
                <w:sz w:val="18"/>
                <w:szCs w:val="18"/>
              </w:rPr>
              <w:t>ach</w:t>
            </w:r>
            <w:r w:rsidRPr="00CF64F8">
              <w:rPr>
                <w:rFonts w:ascii="Myriad Pro" w:hAnsi="Myriad Pro"/>
                <w:sz w:val="18"/>
                <w:szCs w:val="18"/>
              </w:rPr>
              <w:t>, kurs</w:t>
            </w:r>
            <w:r>
              <w:rPr>
                <w:rFonts w:ascii="Myriad Pro" w:hAnsi="Myriad Pro"/>
                <w:sz w:val="18"/>
                <w:szCs w:val="18"/>
              </w:rPr>
              <w:t>ach</w:t>
            </w:r>
            <w:r w:rsidRPr="00CF64F8">
              <w:rPr>
                <w:rFonts w:ascii="Myriad Pro" w:hAnsi="Myriad Pro"/>
                <w:sz w:val="18"/>
                <w:szCs w:val="18"/>
              </w:rPr>
              <w:t>, warsztat</w:t>
            </w:r>
            <w:r>
              <w:rPr>
                <w:rFonts w:ascii="Myriad Pro" w:hAnsi="Myriad Pro"/>
                <w:sz w:val="18"/>
                <w:szCs w:val="18"/>
              </w:rPr>
              <w:t>ach</w:t>
            </w:r>
            <w:r w:rsidRPr="00CF64F8">
              <w:rPr>
                <w:rFonts w:ascii="Myriad Pro" w:hAnsi="Myriad Pro"/>
                <w:sz w:val="18"/>
                <w:szCs w:val="18"/>
              </w:rPr>
              <w:t>, spotkania</w:t>
            </w:r>
            <w:r>
              <w:rPr>
                <w:rFonts w:ascii="Myriad Pro" w:hAnsi="Myriad Pro"/>
                <w:sz w:val="18"/>
                <w:szCs w:val="18"/>
              </w:rPr>
              <w:t>ch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 xml:space="preserve">(np. </w:t>
            </w:r>
            <w:r w:rsidRPr="00CF64F8">
              <w:rPr>
                <w:rFonts w:ascii="Myriad Pro" w:hAnsi="Myriad Pro"/>
                <w:sz w:val="18"/>
                <w:szCs w:val="18"/>
              </w:rPr>
              <w:t>sieciując</w:t>
            </w:r>
            <w:r>
              <w:rPr>
                <w:rFonts w:ascii="Myriad Pro" w:hAnsi="Myriad Pro"/>
                <w:sz w:val="18"/>
                <w:szCs w:val="18"/>
              </w:rPr>
              <w:t>ych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organizowan</w:t>
            </w:r>
            <w:r>
              <w:rPr>
                <w:rFonts w:ascii="Myriad Pro" w:hAnsi="Myriad Pro"/>
                <w:sz w:val="18"/>
                <w:szCs w:val="18"/>
              </w:rPr>
              <w:t>ych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przez inne instytucje</w:t>
            </w:r>
            <w:r>
              <w:rPr>
                <w:rFonts w:ascii="Myriad Pro" w:hAnsi="Myriad Pro"/>
                <w:sz w:val="18"/>
                <w:szCs w:val="18"/>
              </w:rPr>
              <w:t>)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i inne</w:t>
            </w:r>
          </w:p>
        </w:tc>
        <w:tc>
          <w:tcPr>
            <w:tcW w:w="1170" w:type="dxa"/>
          </w:tcPr>
          <w:p w14:paraId="21B5538C" w14:textId="77777777" w:rsidR="00FB27E6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60556B">
              <w:rPr>
                <w:rFonts w:ascii="Myriad Pro" w:hAnsi="Myriad Pro"/>
                <w:b/>
                <w:sz w:val="18"/>
                <w:szCs w:val="18"/>
              </w:rPr>
              <w:t>2250 zł</w:t>
            </w:r>
            <w:r>
              <w:rPr>
                <w:rFonts w:ascii="Myriad Pro" w:hAnsi="Myriad Pro"/>
                <w:sz w:val="18"/>
                <w:szCs w:val="18"/>
              </w:rPr>
              <w:t xml:space="preserve"> brutto </w:t>
            </w:r>
          </w:p>
          <w:p w14:paraId="1345B625" w14:textId="5E1333C1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 os./rok</w:t>
            </w:r>
          </w:p>
        </w:tc>
        <w:tc>
          <w:tcPr>
            <w:tcW w:w="1856" w:type="dxa"/>
            <w:vMerge w:val="restart"/>
          </w:tcPr>
          <w:p w14:paraId="02688DEE" w14:textId="510F5438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do 10 dni roboczych po zrealizowanym szkoleniu/</w:t>
            </w:r>
            <w:r>
              <w:rPr>
                <w:rFonts w:ascii="Myriad Pro" w:hAnsi="Myriad Pro"/>
                <w:sz w:val="18"/>
                <w:szCs w:val="18"/>
              </w:rPr>
              <w:t>wydarzeniu</w:t>
            </w:r>
          </w:p>
          <w:p w14:paraId="3D0526DF" w14:textId="77777777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</w:p>
          <w:p w14:paraId="152A8ABE" w14:textId="12A77376" w:rsidR="00FB27E6" w:rsidRPr="00CF64F8" w:rsidRDefault="00FB27E6" w:rsidP="005263EB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Nie później niż do 15 grudnia roku budżetowego</w:t>
            </w:r>
          </w:p>
        </w:tc>
      </w:tr>
      <w:tr w:rsidR="00FB27E6" w:rsidRPr="00CF64F8" w14:paraId="30A68CAE" w14:textId="77777777" w:rsidTr="00E4088D">
        <w:tc>
          <w:tcPr>
            <w:tcW w:w="441" w:type="dxa"/>
            <w:vMerge/>
          </w:tcPr>
          <w:p w14:paraId="4C2EE15D" w14:textId="77777777" w:rsidR="00FB27E6" w:rsidRPr="00CF64F8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22" w:type="dxa"/>
            <w:vMerge/>
          </w:tcPr>
          <w:p w14:paraId="389343CF" w14:textId="1D547590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49D1B4B" w14:textId="77777777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1A2CBD7A" w14:textId="77777777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6591" w:type="dxa"/>
            <w:gridSpan w:val="3"/>
          </w:tcPr>
          <w:p w14:paraId="1D5F1C22" w14:textId="23B1DF07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Koszty przejazdu i zakwaterowania patrz pkt 2</w:t>
            </w:r>
          </w:p>
        </w:tc>
        <w:tc>
          <w:tcPr>
            <w:tcW w:w="1856" w:type="dxa"/>
            <w:vMerge/>
          </w:tcPr>
          <w:p w14:paraId="42577815" w14:textId="4B26B04D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576BC1" w:rsidRPr="00CF64F8" w14:paraId="32C0202D" w14:textId="77777777" w:rsidTr="00E4088D">
        <w:tc>
          <w:tcPr>
            <w:tcW w:w="441" w:type="dxa"/>
          </w:tcPr>
          <w:p w14:paraId="11A372A5" w14:textId="6E67141E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5</w:t>
            </w:r>
          </w:p>
        </w:tc>
        <w:tc>
          <w:tcPr>
            <w:tcW w:w="1822" w:type="dxa"/>
          </w:tcPr>
          <w:p w14:paraId="32879A78" w14:textId="1039BA0E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§5</w:t>
            </w:r>
          </w:p>
          <w:p w14:paraId="31F99915" w14:textId="7558FD5B" w:rsidR="00FB27E6" w:rsidRPr="00E43E07" w:rsidRDefault="00FB27E6" w:rsidP="002563BC">
            <w:pPr>
              <w:rPr>
                <w:rFonts w:ascii="Myriad Pro" w:hAnsi="Myriad Pro"/>
                <w:b/>
                <w:sz w:val="18"/>
                <w:szCs w:val="18"/>
              </w:rPr>
            </w:pPr>
            <w:r w:rsidRPr="00E43E07">
              <w:rPr>
                <w:rFonts w:ascii="Myriad Pro" w:hAnsi="Myriad Pro"/>
                <w:b/>
                <w:sz w:val="18"/>
                <w:szCs w:val="18"/>
              </w:rPr>
              <w:t xml:space="preserve">Organizacja Spotkań sieciujących </w:t>
            </w:r>
          </w:p>
          <w:p w14:paraId="06DFC0FF" w14:textId="3604E3E4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(</w:t>
            </w:r>
            <w:r>
              <w:rPr>
                <w:rFonts w:ascii="Myriad Pro" w:hAnsi="Myriad Pro"/>
                <w:sz w:val="18"/>
                <w:szCs w:val="18"/>
              </w:rPr>
              <w:t xml:space="preserve">refundacja </w:t>
            </w:r>
            <w:r w:rsidRPr="00CF64F8">
              <w:rPr>
                <w:rFonts w:ascii="Myriad Pro" w:hAnsi="Myriad Pro"/>
                <w:sz w:val="18"/>
                <w:szCs w:val="18"/>
              </w:rPr>
              <w:t>wynajęcie Sali/catering)</w:t>
            </w:r>
          </w:p>
        </w:tc>
        <w:tc>
          <w:tcPr>
            <w:tcW w:w="1560" w:type="dxa"/>
          </w:tcPr>
          <w:p w14:paraId="1D7EA68D" w14:textId="58AA3FC3" w:rsidR="00FB27E6" w:rsidRPr="00CF64F8" w:rsidRDefault="00FB27E6" w:rsidP="00F9166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Podmiot w KM</w:t>
            </w:r>
          </w:p>
          <w:p w14:paraId="6FEBADB7" w14:textId="7793599D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(</w:t>
            </w:r>
            <w:r w:rsidRPr="00CF64F8">
              <w:rPr>
                <w:rFonts w:ascii="Myriad Pro" w:hAnsi="Myriad Pro"/>
                <w:sz w:val="18"/>
                <w:szCs w:val="18"/>
              </w:rPr>
              <w:t>Partnerzy spoza administracji</w:t>
            </w:r>
            <w:r>
              <w:rPr>
                <w:rFonts w:ascii="Myriad Pro" w:hAnsi="Myriad Pro"/>
                <w:sz w:val="18"/>
                <w:szCs w:val="18"/>
              </w:rPr>
              <w:t>)</w:t>
            </w:r>
          </w:p>
        </w:tc>
        <w:tc>
          <w:tcPr>
            <w:tcW w:w="3118" w:type="dxa"/>
          </w:tcPr>
          <w:p w14:paraId="7C07FB1A" w14:textId="39740819" w:rsidR="00FB27E6" w:rsidRPr="00CF64F8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Na podstawie </w:t>
            </w:r>
            <w:r w:rsidRPr="00CF64F8">
              <w:rPr>
                <w:rFonts w:ascii="Myriad Pro" w:hAnsi="Myriad Pro"/>
                <w:sz w:val="18"/>
                <w:szCs w:val="18"/>
              </w:rPr>
              <w:t>Regulamin</w:t>
            </w:r>
            <w:r>
              <w:rPr>
                <w:rFonts w:ascii="Myriad Pro" w:hAnsi="Myriad Pro"/>
                <w:sz w:val="18"/>
                <w:szCs w:val="18"/>
              </w:rPr>
              <w:t>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KM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po akceptacji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W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>niosku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w sprawie zgody na refundację kosztów</w:t>
            </w:r>
            <w:r>
              <w:rPr>
                <w:rFonts w:ascii="Myriad Pro" w:hAnsi="Myriad Pro"/>
                <w:iCs/>
                <w:sz w:val="18"/>
                <w:szCs w:val="18"/>
              </w:rPr>
              <w:t xml:space="preserve"> wraz z załącznikami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iCs/>
                <w:sz w:val="18"/>
                <w:szCs w:val="18"/>
              </w:rPr>
              <w:t>- Z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ałącznik 6.1</w:t>
            </w:r>
            <w:r w:rsidR="00613E2A">
              <w:rPr>
                <w:rFonts w:ascii="Myriad Pro" w:hAnsi="Myriad Pro"/>
                <w:iCs/>
                <w:sz w:val="18"/>
                <w:szCs w:val="18"/>
              </w:rPr>
              <w:t xml:space="preserve"> wraz z A</w:t>
            </w:r>
            <w:r>
              <w:rPr>
                <w:rFonts w:ascii="Myriad Pro" w:hAnsi="Myriad Pro"/>
                <w:iCs/>
                <w:sz w:val="18"/>
                <w:szCs w:val="18"/>
              </w:rPr>
              <w:t>gend</w:t>
            </w:r>
            <w:r w:rsidR="00613E2A">
              <w:rPr>
                <w:rFonts w:ascii="Myriad Pro" w:hAnsi="Myriad Pro"/>
                <w:iCs/>
                <w:sz w:val="18"/>
                <w:szCs w:val="18"/>
              </w:rPr>
              <w:t>ą spotkania</w:t>
            </w:r>
          </w:p>
          <w:p w14:paraId="5939140C" w14:textId="77777777" w:rsidR="00FB27E6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</w:p>
          <w:p w14:paraId="7DC2F715" w14:textId="77777777" w:rsidR="00FB27E6" w:rsidRPr="00CF64F8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</w:p>
          <w:p w14:paraId="50FBA4CB" w14:textId="1507D52E" w:rsidR="00FB27E6" w:rsidRPr="00CF64F8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743" w:type="dxa"/>
          </w:tcPr>
          <w:p w14:paraId="3A3F497E" w14:textId="77777777" w:rsidR="00FB27E6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Refaktur</w:t>
            </w:r>
            <w:r>
              <w:rPr>
                <w:rFonts w:ascii="Myriad Pro" w:hAnsi="Myriad Pro"/>
                <w:sz w:val="18"/>
                <w:szCs w:val="18"/>
              </w:rPr>
              <w:t>a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bądź inne równoważne dowody księgowe wystawione przez Partnera spoza administracji </w:t>
            </w:r>
            <w:r>
              <w:rPr>
                <w:rFonts w:ascii="Myriad Pro" w:hAnsi="Myriad Pro"/>
                <w:sz w:val="18"/>
                <w:szCs w:val="18"/>
              </w:rPr>
              <w:t>z załącznikami:</w:t>
            </w:r>
          </w:p>
          <w:p w14:paraId="3F259AD2" w14:textId="709223F5" w:rsidR="00FB27E6" w:rsidRPr="00E00870" w:rsidRDefault="00FB27E6" w:rsidP="00E00870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 w:rsidRPr="00E00870">
              <w:rPr>
                <w:rFonts w:ascii="Myriad Pro" w:hAnsi="Myriad Pro"/>
                <w:sz w:val="18"/>
                <w:szCs w:val="18"/>
              </w:rPr>
              <w:t>F-</w:t>
            </w:r>
            <w:proofErr w:type="spellStart"/>
            <w:r w:rsidRPr="00E00870">
              <w:rPr>
                <w:rFonts w:ascii="Myriad Pro" w:hAnsi="Myriad Pro"/>
                <w:sz w:val="18"/>
                <w:szCs w:val="18"/>
              </w:rPr>
              <w:t>ra</w:t>
            </w:r>
            <w:proofErr w:type="spellEnd"/>
            <w:r>
              <w:rPr>
                <w:rFonts w:ascii="Myriad Pro" w:hAnsi="Myriad Pro"/>
                <w:sz w:val="18"/>
                <w:szCs w:val="18"/>
              </w:rPr>
              <w:t xml:space="preserve"> bądź inny dokument księgowy</w:t>
            </w:r>
            <w:r w:rsidRPr="00E00870">
              <w:rPr>
                <w:rFonts w:ascii="Myriad Pro" w:hAnsi="Myriad Pro"/>
                <w:sz w:val="18"/>
                <w:szCs w:val="18"/>
              </w:rPr>
              <w:t xml:space="preserve"> za wynajęcie Sali, catering(w zakresie jakim dotyczy)</w:t>
            </w:r>
          </w:p>
          <w:p w14:paraId="45CCDE63" w14:textId="738145D6" w:rsidR="00FB27E6" w:rsidRPr="00E00870" w:rsidRDefault="00FB27E6" w:rsidP="00E00870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elektroniczne </w:t>
            </w:r>
            <w:r w:rsidRPr="00E00870">
              <w:rPr>
                <w:rFonts w:ascii="Myriad Pro" w:hAnsi="Myriad Pro"/>
                <w:sz w:val="18"/>
                <w:szCs w:val="18"/>
              </w:rPr>
              <w:t>potwierdzenie zapłaty</w:t>
            </w:r>
          </w:p>
          <w:p w14:paraId="60EDD563" w14:textId="25CD0887" w:rsidR="00FB27E6" w:rsidRPr="00E00870" w:rsidRDefault="00FB27E6" w:rsidP="00E00870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 w:rsidRPr="00E00870">
              <w:rPr>
                <w:rFonts w:ascii="Myriad Pro" w:hAnsi="Myriad Pro"/>
                <w:sz w:val="18"/>
                <w:szCs w:val="18"/>
              </w:rPr>
              <w:t>lista obecności</w:t>
            </w:r>
          </w:p>
        </w:tc>
        <w:tc>
          <w:tcPr>
            <w:tcW w:w="2678" w:type="dxa"/>
          </w:tcPr>
          <w:p w14:paraId="6FE338A1" w14:textId="7466497E" w:rsidR="00FB27E6" w:rsidRPr="00560196" w:rsidRDefault="00FB27E6" w:rsidP="00560196">
            <w:pPr>
              <w:pStyle w:val="Akapitzlist"/>
              <w:numPr>
                <w:ilvl w:val="0"/>
                <w:numId w:val="4"/>
              </w:num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>wynajęcie sali</w:t>
            </w:r>
          </w:p>
          <w:p w14:paraId="37A1237B" w14:textId="77777777" w:rsidR="00FB27E6" w:rsidRPr="00560196" w:rsidRDefault="00FB27E6" w:rsidP="00560196">
            <w:pPr>
              <w:pStyle w:val="Akapitzlist"/>
              <w:numPr>
                <w:ilvl w:val="0"/>
                <w:numId w:val="4"/>
              </w:num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sz w:val="18"/>
                <w:szCs w:val="18"/>
              </w:rPr>
              <w:t>catering</w:t>
            </w:r>
          </w:p>
          <w:p w14:paraId="5825DDAD" w14:textId="317A6B83" w:rsidR="00FB27E6" w:rsidRDefault="00FB27E6" w:rsidP="0098427C">
            <w:pPr>
              <w:rPr>
                <w:rFonts w:ascii="Myriad Pro" w:hAnsi="Myriad Pro"/>
                <w:sz w:val="18"/>
                <w:szCs w:val="18"/>
              </w:rPr>
            </w:pPr>
          </w:p>
          <w:p w14:paraId="2DF4C4B9" w14:textId="629E7E23" w:rsidR="00FB27E6" w:rsidRPr="00E4088D" w:rsidRDefault="00FB27E6" w:rsidP="00E4088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UWAGA: finansowanie kosztów dojazdu dla członka/ z-</w:t>
            </w:r>
            <w:proofErr w:type="spellStart"/>
            <w:r>
              <w:rPr>
                <w:rFonts w:ascii="Myriad Pro" w:hAnsi="Myriad Pro"/>
                <w:sz w:val="18"/>
                <w:szCs w:val="18"/>
              </w:rPr>
              <w:t>cy</w:t>
            </w:r>
            <w:proofErr w:type="spellEnd"/>
            <w:r>
              <w:rPr>
                <w:rFonts w:ascii="Myriad Pro" w:hAnsi="Myriad Pro"/>
                <w:sz w:val="18"/>
                <w:szCs w:val="18"/>
              </w:rPr>
              <w:t xml:space="preserve"> członka KM FEPZ możliwe jest w ramach limitu o którym mowa w </w:t>
            </w:r>
            <w:r w:rsidRPr="0098427C">
              <w:rPr>
                <w:rFonts w:ascii="Myriad Pro" w:hAnsi="Myriad Pro"/>
                <w:sz w:val="18"/>
                <w:szCs w:val="18"/>
              </w:rPr>
              <w:t>§ 4</w:t>
            </w:r>
            <w:r>
              <w:rPr>
                <w:rFonts w:ascii="Myriad Pro" w:hAnsi="Myriad Pro"/>
                <w:sz w:val="18"/>
                <w:szCs w:val="18"/>
              </w:rPr>
              <w:t xml:space="preserve"> zgodnie z </w:t>
            </w:r>
            <w:r w:rsidRPr="0098427C">
              <w:rPr>
                <w:rFonts w:ascii="Myriad Pro" w:hAnsi="Myriad Pro"/>
                <w:sz w:val="18"/>
                <w:szCs w:val="18"/>
              </w:rPr>
              <w:t xml:space="preserve"> §2  </w:t>
            </w:r>
            <w:r w:rsidR="003201A3">
              <w:rPr>
                <w:rFonts w:ascii="Myriad Pro" w:hAnsi="Myriad Pro"/>
                <w:sz w:val="18"/>
                <w:szCs w:val="18"/>
              </w:rPr>
              <w:t>(</w:t>
            </w:r>
            <w:r w:rsidRPr="0098427C">
              <w:rPr>
                <w:rFonts w:ascii="Myriad Pro" w:hAnsi="Myriad Pro"/>
                <w:sz w:val="18"/>
                <w:szCs w:val="18"/>
              </w:rPr>
              <w:t>pkt 2</w:t>
            </w:r>
            <w:r w:rsidR="003201A3">
              <w:rPr>
                <w:rFonts w:ascii="Myriad Pro" w:hAnsi="Myriad Pro"/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14:paraId="244D9F1A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F062EE">
              <w:rPr>
                <w:rFonts w:ascii="Myriad Pro" w:hAnsi="Myriad Pro"/>
                <w:b/>
                <w:sz w:val="18"/>
                <w:szCs w:val="18"/>
              </w:rPr>
              <w:t>5000 zł</w:t>
            </w:r>
            <w:r>
              <w:rPr>
                <w:rFonts w:ascii="Myriad Pro" w:hAnsi="Myriad Pro"/>
                <w:sz w:val="18"/>
                <w:szCs w:val="18"/>
              </w:rPr>
              <w:t xml:space="preserve"> brutto</w:t>
            </w:r>
          </w:p>
          <w:p w14:paraId="26451625" w14:textId="09CD5BB1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dla partnera na 1 rok</w:t>
            </w:r>
          </w:p>
        </w:tc>
        <w:tc>
          <w:tcPr>
            <w:tcW w:w="1856" w:type="dxa"/>
          </w:tcPr>
          <w:p w14:paraId="5FA50E30" w14:textId="77777777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do 10 dni roboczych od daty zakończenia spotkania</w:t>
            </w:r>
          </w:p>
          <w:p w14:paraId="5128EFE1" w14:textId="77777777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  <w:p w14:paraId="2FBAF7C5" w14:textId="120FB5DB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Nie później niż do 15 grudnia roku budżetowego</w:t>
            </w:r>
          </w:p>
        </w:tc>
      </w:tr>
      <w:tr w:rsidR="00576BC1" w:rsidRPr="00CF64F8" w14:paraId="534FE84B" w14:textId="77777777" w:rsidTr="00E4088D">
        <w:tc>
          <w:tcPr>
            <w:tcW w:w="441" w:type="dxa"/>
          </w:tcPr>
          <w:p w14:paraId="1B10F6A3" w14:textId="037BBED5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6</w:t>
            </w:r>
          </w:p>
        </w:tc>
        <w:tc>
          <w:tcPr>
            <w:tcW w:w="1822" w:type="dxa"/>
          </w:tcPr>
          <w:p w14:paraId="15CFD0E8" w14:textId="4671E953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§6</w:t>
            </w:r>
          </w:p>
          <w:p w14:paraId="0F9F2F80" w14:textId="411B3C51" w:rsidR="00FB27E6" w:rsidRPr="00E43E07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E43E07">
              <w:rPr>
                <w:rFonts w:ascii="Myriad Pro" w:hAnsi="Myriad Pro"/>
                <w:b/>
                <w:sz w:val="18"/>
                <w:szCs w:val="18"/>
              </w:rPr>
              <w:t>Zewnętrzne wsparcie doradcze</w:t>
            </w:r>
            <w:r>
              <w:rPr>
                <w:rFonts w:ascii="Myriad Pro" w:hAnsi="Myriad Pro"/>
                <w:b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>- refundacja</w:t>
            </w:r>
          </w:p>
        </w:tc>
        <w:tc>
          <w:tcPr>
            <w:tcW w:w="1560" w:type="dxa"/>
          </w:tcPr>
          <w:p w14:paraId="1A7D48A4" w14:textId="6E640751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Podmiot w KM</w:t>
            </w:r>
          </w:p>
          <w:p w14:paraId="6B45F4DF" w14:textId="24F2A2FB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(</w:t>
            </w:r>
            <w:r w:rsidRPr="00CF64F8">
              <w:rPr>
                <w:rFonts w:ascii="Myriad Pro" w:hAnsi="Myriad Pro"/>
                <w:sz w:val="18"/>
                <w:szCs w:val="18"/>
              </w:rPr>
              <w:t>Partnerzy spoza administracji</w:t>
            </w:r>
            <w:r>
              <w:rPr>
                <w:rFonts w:ascii="Myriad Pro" w:hAnsi="Myriad Pro"/>
                <w:sz w:val="18"/>
                <w:szCs w:val="18"/>
              </w:rPr>
              <w:t>)</w:t>
            </w:r>
          </w:p>
        </w:tc>
        <w:tc>
          <w:tcPr>
            <w:tcW w:w="3118" w:type="dxa"/>
          </w:tcPr>
          <w:p w14:paraId="35484937" w14:textId="1F880FFB" w:rsidR="00FB27E6" w:rsidRPr="00CF64F8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Na podstawie </w:t>
            </w:r>
            <w:r w:rsidRPr="00CF64F8">
              <w:rPr>
                <w:rFonts w:ascii="Myriad Pro" w:hAnsi="Myriad Pro"/>
                <w:sz w:val="18"/>
                <w:szCs w:val="18"/>
              </w:rPr>
              <w:t>Regulamin</w:t>
            </w:r>
            <w:r>
              <w:rPr>
                <w:rFonts w:ascii="Myriad Pro" w:hAnsi="Myriad Pro"/>
                <w:sz w:val="18"/>
                <w:szCs w:val="18"/>
              </w:rPr>
              <w:t>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KM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po akceptacji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  <w:u w:val="single"/>
              </w:rPr>
              <w:t>W</w:t>
            </w:r>
            <w:r w:rsidRPr="00560196">
              <w:rPr>
                <w:rFonts w:ascii="Myriad Pro" w:hAnsi="Myriad Pro"/>
                <w:sz w:val="18"/>
                <w:szCs w:val="18"/>
                <w:u w:val="single"/>
              </w:rPr>
              <w:t>niosku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 xml:space="preserve">w sprawie zgody na refundację kosztów </w:t>
            </w:r>
            <w:r>
              <w:rPr>
                <w:rFonts w:ascii="Myriad Pro" w:hAnsi="Myriad Pro"/>
                <w:iCs/>
                <w:sz w:val="18"/>
                <w:szCs w:val="18"/>
              </w:rPr>
              <w:t>- Z</w:t>
            </w:r>
            <w:r w:rsidRPr="00CF64F8">
              <w:rPr>
                <w:rFonts w:ascii="Myriad Pro" w:hAnsi="Myriad Pro"/>
                <w:iCs/>
                <w:sz w:val="18"/>
                <w:szCs w:val="18"/>
              </w:rPr>
              <w:t>ałącznik 6.1</w:t>
            </w:r>
            <w:r w:rsidR="00613E2A">
              <w:rPr>
                <w:rFonts w:ascii="Myriad Pro" w:hAnsi="Myriad Pro"/>
                <w:iCs/>
                <w:sz w:val="18"/>
                <w:szCs w:val="18"/>
              </w:rPr>
              <w:t xml:space="preserve"> wraz z Agendą spotkania</w:t>
            </w:r>
          </w:p>
          <w:p w14:paraId="312D8E96" w14:textId="77777777" w:rsidR="00FB27E6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</w:p>
          <w:p w14:paraId="68EDEA1C" w14:textId="361B06E9" w:rsidR="00FB27E6" w:rsidRPr="00CF64F8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743" w:type="dxa"/>
          </w:tcPr>
          <w:p w14:paraId="5FDB9F0A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Refaktur</w:t>
            </w:r>
            <w:r>
              <w:rPr>
                <w:rFonts w:ascii="Myriad Pro" w:hAnsi="Myriad Pro"/>
                <w:sz w:val="18"/>
                <w:szCs w:val="18"/>
              </w:rPr>
              <w:t>a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 bądź inne równoważne dowody księgowe wystawione przez Partnera spoza administracji </w:t>
            </w:r>
            <w:r>
              <w:rPr>
                <w:rFonts w:ascii="Myriad Pro" w:hAnsi="Myriad Pro"/>
                <w:sz w:val="18"/>
                <w:szCs w:val="18"/>
              </w:rPr>
              <w:t>z załącznikami:</w:t>
            </w:r>
          </w:p>
          <w:p w14:paraId="6501C295" w14:textId="5A0D8AC9" w:rsidR="00FB27E6" w:rsidRPr="00E00870" w:rsidRDefault="00FB27E6" w:rsidP="001D5963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 w:rsidRPr="00E00870">
              <w:rPr>
                <w:rFonts w:ascii="Myriad Pro" w:hAnsi="Myriad Pro"/>
                <w:sz w:val="18"/>
                <w:szCs w:val="18"/>
              </w:rPr>
              <w:t>F-</w:t>
            </w:r>
            <w:proofErr w:type="spellStart"/>
            <w:r w:rsidRPr="00E00870">
              <w:rPr>
                <w:rFonts w:ascii="Myriad Pro" w:hAnsi="Myriad Pro"/>
                <w:sz w:val="18"/>
                <w:szCs w:val="18"/>
              </w:rPr>
              <w:t>ra</w:t>
            </w:r>
            <w:proofErr w:type="spellEnd"/>
            <w:r>
              <w:rPr>
                <w:rFonts w:ascii="Myriad Pro" w:hAnsi="Myriad Pro"/>
                <w:sz w:val="18"/>
                <w:szCs w:val="18"/>
              </w:rPr>
              <w:t xml:space="preserve"> bądź inny dokument księgowy</w:t>
            </w:r>
            <w:r w:rsidRPr="00E00870">
              <w:rPr>
                <w:rFonts w:ascii="Myriad Pro" w:hAnsi="Myriad Pro"/>
                <w:sz w:val="18"/>
                <w:szCs w:val="18"/>
              </w:rPr>
              <w:t xml:space="preserve"> </w:t>
            </w:r>
            <w:r>
              <w:rPr>
                <w:rFonts w:ascii="Myriad Pro" w:hAnsi="Myriad Pro"/>
                <w:sz w:val="18"/>
                <w:szCs w:val="18"/>
              </w:rPr>
              <w:t>za</w:t>
            </w:r>
            <w:r w:rsidRPr="00E00870">
              <w:rPr>
                <w:rFonts w:ascii="Myriad Pro" w:hAnsi="Myriad Pro"/>
                <w:sz w:val="18"/>
                <w:szCs w:val="18"/>
              </w:rPr>
              <w:t xml:space="preserve"> usług</w:t>
            </w:r>
            <w:r>
              <w:rPr>
                <w:rFonts w:ascii="Myriad Pro" w:hAnsi="Myriad Pro"/>
                <w:sz w:val="18"/>
                <w:szCs w:val="18"/>
              </w:rPr>
              <w:t>ę</w:t>
            </w:r>
          </w:p>
          <w:p w14:paraId="3FC82911" w14:textId="59FAC5A9" w:rsidR="00FB27E6" w:rsidRDefault="00FB27E6" w:rsidP="001D5963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elektroniczne </w:t>
            </w:r>
            <w:r w:rsidRPr="001D5963">
              <w:rPr>
                <w:rFonts w:ascii="Myriad Pro" w:hAnsi="Myriad Pro"/>
                <w:sz w:val="18"/>
                <w:szCs w:val="18"/>
              </w:rPr>
              <w:t>potwierdzenie zapłaty</w:t>
            </w:r>
          </w:p>
          <w:p w14:paraId="4FBD555E" w14:textId="08765C86" w:rsidR="00FB27E6" w:rsidRPr="001D5963" w:rsidRDefault="00FB27E6" w:rsidP="001D5963">
            <w:pPr>
              <w:pStyle w:val="Akapitzlist"/>
              <w:numPr>
                <w:ilvl w:val="0"/>
                <w:numId w:val="7"/>
              </w:numPr>
              <w:rPr>
                <w:rFonts w:ascii="Myriad Pro" w:hAnsi="Myriad Pro"/>
                <w:sz w:val="18"/>
                <w:szCs w:val="18"/>
              </w:rPr>
            </w:pPr>
            <w:r w:rsidRPr="001D5963">
              <w:rPr>
                <w:rFonts w:ascii="Myriad Pro" w:hAnsi="Myriad Pro"/>
                <w:sz w:val="18"/>
                <w:szCs w:val="18"/>
              </w:rPr>
              <w:t xml:space="preserve">lista obecności </w:t>
            </w:r>
          </w:p>
          <w:p w14:paraId="0A3B1F3F" w14:textId="45E4E346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678" w:type="dxa"/>
          </w:tcPr>
          <w:p w14:paraId="05C5C510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Usługa doradcza</w:t>
            </w:r>
          </w:p>
          <w:p w14:paraId="32815060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  <w:p w14:paraId="4D8745EC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  <w:p w14:paraId="7FFF3CE3" w14:textId="1F7AC649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98427C">
              <w:rPr>
                <w:rFonts w:ascii="Myriad Pro" w:hAnsi="Myriad Pro"/>
                <w:sz w:val="18"/>
                <w:szCs w:val="18"/>
              </w:rPr>
              <w:t>UWAGA: finansowanie kosztów dojazdu dla członka/ z-</w:t>
            </w:r>
            <w:proofErr w:type="spellStart"/>
            <w:r w:rsidRPr="0098427C">
              <w:rPr>
                <w:rFonts w:ascii="Myriad Pro" w:hAnsi="Myriad Pro"/>
                <w:sz w:val="18"/>
                <w:szCs w:val="18"/>
              </w:rPr>
              <w:t>cy</w:t>
            </w:r>
            <w:proofErr w:type="spellEnd"/>
            <w:r w:rsidRPr="0098427C">
              <w:rPr>
                <w:rFonts w:ascii="Myriad Pro" w:hAnsi="Myriad Pro"/>
                <w:sz w:val="18"/>
                <w:szCs w:val="18"/>
              </w:rPr>
              <w:t xml:space="preserve"> członka KM FEPZ możliwe jest w ramach limitu o którym mowa w § 4 zgodnie z  §2 </w:t>
            </w:r>
            <w:r w:rsidR="000856D7">
              <w:rPr>
                <w:rFonts w:ascii="Myriad Pro" w:hAnsi="Myriad Pro"/>
                <w:sz w:val="18"/>
                <w:szCs w:val="18"/>
              </w:rPr>
              <w:t>(</w:t>
            </w:r>
            <w:r w:rsidRPr="0098427C">
              <w:rPr>
                <w:rFonts w:ascii="Myriad Pro" w:hAnsi="Myriad Pro"/>
                <w:sz w:val="18"/>
                <w:szCs w:val="18"/>
              </w:rPr>
              <w:t xml:space="preserve"> pkt 2</w:t>
            </w:r>
            <w:r w:rsidR="000856D7">
              <w:rPr>
                <w:rFonts w:ascii="Myriad Pro" w:hAnsi="Myriad Pro"/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14:paraId="3F620332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F062EE">
              <w:rPr>
                <w:rFonts w:ascii="Myriad Pro" w:hAnsi="Myriad Pro"/>
                <w:b/>
                <w:sz w:val="18"/>
                <w:szCs w:val="18"/>
              </w:rPr>
              <w:t>2000 zł</w:t>
            </w:r>
            <w:r>
              <w:rPr>
                <w:rFonts w:ascii="Myriad Pro" w:hAnsi="Myriad Pro"/>
                <w:sz w:val="18"/>
                <w:szCs w:val="18"/>
              </w:rPr>
              <w:t xml:space="preserve"> brutto</w:t>
            </w:r>
          </w:p>
          <w:p w14:paraId="20828D92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dla partnera na 1 rok</w:t>
            </w:r>
          </w:p>
          <w:p w14:paraId="3567456F" w14:textId="77777777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</w:p>
          <w:p w14:paraId="214C6955" w14:textId="192C1BB1" w:rsidR="00FB27E6" w:rsidRPr="00CF64F8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560196">
              <w:rPr>
                <w:rFonts w:ascii="Myriad Pro" w:hAnsi="Myriad Pro"/>
                <w:b/>
                <w:sz w:val="18"/>
                <w:szCs w:val="18"/>
              </w:rPr>
              <w:t>do 500 zł</w:t>
            </w:r>
            <w:r>
              <w:rPr>
                <w:rFonts w:ascii="Myriad Pro" w:hAnsi="Myriad Pro"/>
                <w:sz w:val="18"/>
                <w:szCs w:val="18"/>
              </w:rPr>
              <w:t xml:space="preserve"> brutto za </w:t>
            </w:r>
            <w:r>
              <w:rPr>
                <w:rFonts w:ascii="Myriad Pro" w:hAnsi="Myriad Pro"/>
                <w:sz w:val="18"/>
                <w:szCs w:val="18"/>
              </w:rPr>
              <w:br/>
              <w:t>1 godz. zegarową (usługi)</w:t>
            </w:r>
          </w:p>
        </w:tc>
        <w:tc>
          <w:tcPr>
            <w:tcW w:w="1856" w:type="dxa"/>
          </w:tcPr>
          <w:p w14:paraId="364100BB" w14:textId="77777777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do 10 dni roboczych od daty zakończenia spotkania</w:t>
            </w:r>
          </w:p>
          <w:p w14:paraId="76C5D3A2" w14:textId="77777777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</w:p>
          <w:p w14:paraId="0E0AE716" w14:textId="1E54D58E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Nie później niż do 15 grudnia roku budżetowego</w:t>
            </w:r>
          </w:p>
        </w:tc>
      </w:tr>
      <w:tr w:rsidR="00FB27E6" w:rsidRPr="00CF64F8" w14:paraId="2DC96B31" w14:textId="77777777" w:rsidTr="00E4088D">
        <w:tc>
          <w:tcPr>
            <w:tcW w:w="441" w:type="dxa"/>
          </w:tcPr>
          <w:p w14:paraId="4C21E927" w14:textId="3D54B5A4" w:rsidR="00FB27E6" w:rsidRPr="008F4D09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</w:t>
            </w:r>
          </w:p>
        </w:tc>
        <w:tc>
          <w:tcPr>
            <w:tcW w:w="1822" w:type="dxa"/>
          </w:tcPr>
          <w:p w14:paraId="04F49856" w14:textId="74D28AC0" w:rsidR="00FB27E6" w:rsidRDefault="00FB27E6" w:rsidP="002563BC">
            <w:pPr>
              <w:rPr>
                <w:rFonts w:ascii="Myriad Pro" w:hAnsi="Myriad Pro"/>
                <w:sz w:val="18"/>
                <w:szCs w:val="18"/>
              </w:rPr>
            </w:pPr>
            <w:r w:rsidRPr="008F4D09">
              <w:rPr>
                <w:rFonts w:ascii="Myriad Pro" w:hAnsi="Myriad Pro"/>
                <w:sz w:val="18"/>
                <w:szCs w:val="18"/>
              </w:rPr>
              <w:t>§</w:t>
            </w:r>
            <w:r>
              <w:rPr>
                <w:rFonts w:ascii="Myriad Pro" w:hAnsi="Myriad Pro"/>
                <w:sz w:val="18"/>
                <w:szCs w:val="18"/>
              </w:rPr>
              <w:t>7</w:t>
            </w:r>
          </w:p>
          <w:p w14:paraId="08803BFC" w14:textId="303FCCEB" w:rsidR="00FB27E6" w:rsidRPr="00E4088D" w:rsidRDefault="00FB27E6" w:rsidP="002563BC">
            <w:pPr>
              <w:rPr>
                <w:rFonts w:ascii="Myriad Pro" w:hAnsi="Myriad Pro"/>
                <w:b/>
                <w:sz w:val="18"/>
                <w:szCs w:val="18"/>
              </w:rPr>
            </w:pPr>
            <w:r w:rsidRPr="00E4088D">
              <w:rPr>
                <w:rFonts w:ascii="Myriad Pro" w:hAnsi="Myriad Pro"/>
                <w:b/>
                <w:sz w:val="18"/>
                <w:szCs w:val="18"/>
              </w:rPr>
              <w:t>Zlecanie przygotowania ekspertyz na potrzeby prac KM /GR</w:t>
            </w:r>
          </w:p>
        </w:tc>
        <w:tc>
          <w:tcPr>
            <w:tcW w:w="1560" w:type="dxa"/>
          </w:tcPr>
          <w:p w14:paraId="3A89EC04" w14:textId="305D1DB1" w:rsidR="00FB27E6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Instytucja Zarządzająca</w:t>
            </w:r>
          </w:p>
        </w:tc>
        <w:tc>
          <w:tcPr>
            <w:tcW w:w="3118" w:type="dxa"/>
          </w:tcPr>
          <w:p w14:paraId="58303B81" w14:textId="20EFE0F1" w:rsidR="00FB27E6" w:rsidRDefault="00FB27E6" w:rsidP="00E00870">
            <w:pPr>
              <w:rPr>
                <w:rFonts w:ascii="Myriad Pro" w:hAnsi="Myriad Pro"/>
                <w:sz w:val="18"/>
                <w:szCs w:val="18"/>
              </w:rPr>
            </w:pPr>
            <w:r w:rsidRPr="00E1774F">
              <w:rPr>
                <w:rFonts w:ascii="Myriad Pro" w:hAnsi="Myriad Pro"/>
                <w:sz w:val="18"/>
                <w:szCs w:val="18"/>
              </w:rPr>
              <w:t>Decyzja Przewodniczącego KM, wynikająca ze zgłoszenia formalnego wniosku  trakcie posiedzenia KM/grupy roboczej przez członka/członków bądź zastępcę/</w:t>
            </w:r>
            <w:proofErr w:type="spellStart"/>
            <w:r w:rsidRPr="00E1774F">
              <w:rPr>
                <w:rFonts w:ascii="Myriad Pro" w:hAnsi="Myriad Pro"/>
                <w:sz w:val="18"/>
                <w:szCs w:val="18"/>
              </w:rPr>
              <w:t>ców</w:t>
            </w:r>
            <w:proofErr w:type="spellEnd"/>
            <w:r w:rsidRPr="00E1774F">
              <w:rPr>
                <w:rFonts w:ascii="Myriad Pro" w:hAnsi="Myriad Pro"/>
                <w:sz w:val="18"/>
                <w:szCs w:val="18"/>
              </w:rPr>
              <w:t xml:space="preserve"> członka/</w:t>
            </w:r>
            <w:proofErr w:type="spellStart"/>
            <w:r w:rsidRPr="00E1774F">
              <w:rPr>
                <w:rFonts w:ascii="Myriad Pro" w:hAnsi="Myriad Pro"/>
                <w:sz w:val="18"/>
                <w:szCs w:val="18"/>
              </w:rPr>
              <w:t>ków</w:t>
            </w:r>
            <w:proofErr w:type="spellEnd"/>
            <w:r w:rsidRPr="00E1774F">
              <w:rPr>
                <w:rFonts w:ascii="Myriad Pro" w:hAnsi="Myriad Pro"/>
                <w:sz w:val="18"/>
                <w:szCs w:val="18"/>
              </w:rPr>
              <w:t xml:space="preserve"> Komitetu/grupy roboczej, ujętego w Protokole z posiedzenia/spotkania.</w:t>
            </w:r>
          </w:p>
        </w:tc>
        <w:tc>
          <w:tcPr>
            <w:tcW w:w="8447" w:type="dxa"/>
            <w:gridSpan w:val="4"/>
          </w:tcPr>
          <w:p w14:paraId="51FB3913" w14:textId="7EAE0CC5" w:rsidR="00FB27E6" w:rsidRPr="00CF64F8" w:rsidRDefault="00FB27E6" w:rsidP="00F52E2F">
            <w:pPr>
              <w:rPr>
                <w:rFonts w:ascii="Myriad Pro" w:hAnsi="Myriad Pro"/>
                <w:sz w:val="18"/>
                <w:szCs w:val="18"/>
              </w:rPr>
            </w:pPr>
            <w:r w:rsidRPr="00E1774F">
              <w:rPr>
                <w:rFonts w:ascii="Myriad Pro" w:hAnsi="Myriad Pro"/>
                <w:sz w:val="18"/>
                <w:szCs w:val="18"/>
              </w:rPr>
              <w:t xml:space="preserve">Rozliczenie i cała procedura po stronie </w:t>
            </w:r>
            <w:r>
              <w:rPr>
                <w:rFonts w:ascii="Myriad Pro" w:hAnsi="Myriad Pro"/>
                <w:sz w:val="18"/>
                <w:szCs w:val="18"/>
              </w:rPr>
              <w:t>IZ.</w:t>
            </w:r>
            <w:r>
              <w:rPr>
                <w:rFonts w:ascii="Myriad Pro" w:hAnsi="Myriad Pro"/>
                <w:sz w:val="18"/>
                <w:szCs w:val="18"/>
              </w:rPr>
              <w:br/>
            </w:r>
            <w:r>
              <w:rPr>
                <w:rFonts w:ascii="Myriad Pro" w:hAnsi="Myriad Pro"/>
                <w:sz w:val="18"/>
                <w:szCs w:val="18"/>
              </w:rPr>
              <w:br/>
              <w:t>Bieżąca współpraca z wyznaczonym członkiem /z-</w:t>
            </w:r>
            <w:proofErr w:type="spellStart"/>
            <w:r>
              <w:rPr>
                <w:rFonts w:ascii="Myriad Pro" w:hAnsi="Myriad Pro"/>
                <w:sz w:val="18"/>
                <w:szCs w:val="18"/>
              </w:rPr>
              <w:t>cą</w:t>
            </w:r>
            <w:proofErr w:type="spellEnd"/>
            <w:r>
              <w:rPr>
                <w:rFonts w:ascii="Myriad Pro" w:hAnsi="Myriad Pro"/>
                <w:sz w:val="18"/>
                <w:szCs w:val="18"/>
              </w:rPr>
              <w:t xml:space="preserve"> członka. KM</w:t>
            </w:r>
          </w:p>
        </w:tc>
      </w:tr>
      <w:tr w:rsidR="00FB27E6" w:rsidRPr="00CF64F8" w14:paraId="4620A49F" w14:textId="77777777" w:rsidTr="00E4088D">
        <w:tc>
          <w:tcPr>
            <w:tcW w:w="441" w:type="dxa"/>
          </w:tcPr>
          <w:p w14:paraId="5C284D92" w14:textId="75C91A42" w:rsidR="00FB27E6" w:rsidRDefault="00FB27E6" w:rsidP="00E4088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  <w:tc>
          <w:tcPr>
            <w:tcW w:w="1822" w:type="dxa"/>
          </w:tcPr>
          <w:p w14:paraId="07477DC2" w14:textId="4BFA4B51" w:rsidR="00FB27E6" w:rsidRDefault="00FB27E6" w:rsidP="00AC00A5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§8</w:t>
            </w:r>
          </w:p>
          <w:p w14:paraId="5CB04162" w14:textId="0EBD2DD3" w:rsidR="00FB27E6" w:rsidRPr="00CF64F8" w:rsidRDefault="00FB27E6" w:rsidP="00AC00A5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 xml:space="preserve">Finansowanie kosztów ekspertów </w:t>
            </w:r>
          </w:p>
        </w:tc>
        <w:tc>
          <w:tcPr>
            <w:tcW w:w="1560" w:type="dxa"/>
          </w:tcPr>
          <w:p w14:paraId="70C9387F" w14:textId="77777777" w:rsidR="00FB27E6" w:rsidRPr="00CF64F8" w:rsidRDefault="00FB27E6" w:rsidP="00AC00A5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Instytucja Zarządzająca</w:t>
            </w:r>
          </w:p>
        </w:tc>
        <w:tc>
          <w:tcPr>
            <w:tcW w:w="3118" w:type="dxa"/>
          </w:tcPr>
          <w:p w14:paraId="72894F8D" w14:textId="77777777" w:rsidR="00FB27E6" w:rsidRPr="00CF64F8" w:rsidRDefault="00FB27E6" w:rsidP="00AC00A5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D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ecyzja </w:t>
            </w:r>
            <w:r>
              <w:rPr>
                <w:rFonts w:ascii="Myriad Pro" w:hAnsi="Myriad Pro"/>
                <w:sz w:val="18"/>
                <w:szCs w:val="18"/>
              </w:rPr>
              <w:t>P</w:t>
            </w:r>
            <w:r w:rsidRPr="00CF64F8">
              <w:rPr>
                <w:rFonts w:ascii="Myriad Pro" w:hAnsi="Myriad Pro"/>
                <w:sz w:val="18"/>
                <w:szCs w:val="18"/>
              </w:rPr>
              <w:t>rzewodniczącego</w:t>
            </w:r>
            <w:r>
              <w:rPr>
                <w:rFonts w:ascii="Myriad Pro" w:hAnsi="Myriad Pro"/>
                <w:sz w:val="18"/>
                <w:szCs w:val="18"/>
              </w:rPr>
              <w:t xml:space="preserve"> KM, wynikająca ze z</w:t>
            </w:r>
            <w:r w:rsidRPr="00CF64F8">
              <w:rPr>
                <w:rFonts w:ascii="Myriad Pro" w:hAnsi="Myriad Pro"/>
                <w:sz w:val="18"/>
                <w:szCs w:val="18"/>
              </w:rPr>
              <w:t xml:space="preserve">głoszenia formalnego wniosku  trakcie posiedzenia </w:t>
            </w:r>
            <w:r>
              <w:rPr>
                <w:rFonts w:ascii="Myriad Pro" w:hAnsi="Myriad Pro"/>
                <w:sz w:val="18"/>
                <w:szCs w:val="18"/>
              </w:rPr>
              <w:t>KM</w:t>
            </w:r>
            <w:r w:rsidRPr="00CF64F8">
              <w:rPr>
                <w:rFonts w:ascii="Myriad Pro" w:hAnsi="Myriad Pro"/>
                <w:sz w:val="18"/>
                <w:szCs w:val="18"/>
              </w:rPr>
              <w:t>/grupy roboczej przez członka/członków bądź zastępcę/</w:t>
            </w:r>
            <w:proofErr w:type="spellStart"/>
            <w:r w:rsidRPr="00CF64F8">
              <w:rPr>
                <w:rFonts w:ascii="Myriad Pro" w:hAnsi="Myriad Pro"/>
                <w:sz w:val="18"/>
                <w:szCs w:val="18"/>
              </w:rPr>
              <w:t>ców</w:t>
            </w:r>
            <w:proofErr w:type="spellEnd"/>
            <w:r w:rsidRPr="00CF64F8">
              <w:rPr>
                <w:rFonts w:ascii="Myriad Pro" w:hAnsi="Myriad Pro"/>
                <w:sz w:val="18"/>
                <w:szCs w:val="18"/>
              </w:rPr>
              <w:t xml:space="preserve"> członka/</w:t>
            </w:r>
            <w:proofErr w:type="spellStart"/>
            <w:r w:rsidRPr="00CF64F8">
              <w:rPr>
                <w:rFonts w:ascii="Myriad Pro" w:hAnsi="Myriad Pro"/>
                <w:sz w:val="18"/>
                <w:szCs w:val="18"/>
              </w:rPr>
              <w:t>ków</w:t>
            </w:r>
            <w:proofErr w:type="spellEnd"/>
            <w:r w:rsidRPr="00CF64F8">
              <w:rPr>
                <w:rFonts w:ascii="Myriad Pro" w:hAnsi="Myriad Pro"/>
                <w:sz w:val="18"/>
                <w:szCs w:val="18"/>
              </w:rPr>
              <w:t xml:space="preserve"> Komitetu/grupy roboczej</w:t>
            </w:r>
            <w:r>
              <w:rPr>
                <w:rFonts w:ascii="Myriad Pro" w:hAnsi="Myriad Pro"/>
                <w:sz w:val="18"/>
                <w:szCs w:val="18"/>
              </w:rPr>
              <w:t>, ujętego w Protokole z posiedzenia/spotkania.</w:t>
            </w:r>
          </w:p>
        </w:tc>
        <w:tc>
          <w:tcPr>
            <w:tcW w:w="8447" w:type="dxa"/>
            <w:gridSpan w:val="4"/>
          </w:tcPr>
          <w:p w14:paraId="18BDD853" w14:textId="77777777" w:rsidR="00FB27E6" w:rsidRPr="00CF64F8" w:rsidRDefault="00FB27E6" w:rsidP="00AC00A5">
            <w:pPr>
              <w:rPr>
                <w:rFonts w:ascii="Myriad Pro" w:hAnsi="Myriad Pro"/>
                <w:sz w:val="18"/>
                <w:szCs w:val="18"/>
              </w:rPr>
            </w:pPr>
            <w:r w:rsidRPr="00CF64F8">
              <w:rPr>
                <w:rFonts w:ascii="Myriad Pro" w:hAnsi="Myriad Pro"/>
                <w:sz w:val="18"/>
                <w:szCs w:val="18"/>
              </w:rPr>
              <w:t>Rozliczenie i cała procedura po stronie IZ</w:t>
            </w:r>
          </w:p>
        </w:tc>
      </w:tr>
    </w:tbl>
    <w:p w14:paraId="2103FADA" w14:textId="77777777" w:rsidR="002F70D4" w:rsidRDefault="002F70D4"/>
    <w:sectPr w:rsidR="002F70D4" w:rsidSect="002F70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395"/>
    <w:multiLevelType w:val="hybridMultilevel"/>
    <w:tmpl w:val="7444CFD4"/>
    <w:lvl w:ilvl="0" w:tplc="BEB8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5E6EAF"/>
    <w:multiLevelType w:val="hybridMultilevel"/>
    <w:tmpl w:val="DF520846"/>
    <w:lvl w:ilvl="0" w:tplc="BEB8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294F02"/>
    <w:multiLevelType w:val="hybridMultilevel"/>
    <w:tmpl w:val="728612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75DE7"/>
    <w:multiLevelType w:val="hybridMultilevel"/>
    <w:tmpl w:val="5F387E3C"/>
    <w:lvl w:ilvl="0" w:tplc="BEB8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1C331B"/>
    <w:multiLevelType w:val="hybridMultilevel"/>
    <w:tmpl w:val="C69CD6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C5197"/>
    <w:multiLevelType w:val="hybridMultilevel"/>
    <w:tmpl w:val="BCE880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2B1B8C"/>
    <w:multiLevelType w:val="hybridMultilevel"/>
    <w:tmpl w:val="C9DC83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C7AC4"/>
    <w:multiLevelType w:val="hybridMultilevel"/>
    <w:tmpl w:val="E61411C2"/>
    <w:lvl w:ilvl="0" w:tplc="BEB8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7513D"/>
    <w:multiLevelType w:val="hybridMultilevel"/>
    <w:tmpl w:val="CF3A587C"/>
    <w:lvl w:ilvl="0" w:tplc="BEB8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D3746"/>
    <w:multiLevelType w:val="hybridMultilevel"/>
    <w:tmpl w:val="C686BD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na Brzezińska">
    <w15:presenceInfo w15:providerId="AD" w15:userId="S-1-5-21-3087080317-885096783-902502968-130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8E"/>
    <w:rsid w:val="000002FD"/>
    <w:rsid w:val="00065FB3"/>
    <w:rsid w:val="00066FFD"/>
    <w:rsid w:val="00084A52"/>
    <w:rsid w:val="000856D7"/>
    <w:rsid w:val="001119BF"/>
    <w:rsid w:val="0011428E"/>
    <w:rsid w:val="001646ED"/>
    <w:rsid w:val="001D5963"/>
    <w:rsid w:val="001F31DD"/>
    <w:rsid w:val="001F5EEE"/>
    <w:rsid w:val="00205E22"/>
    <w:rsid w:val="002258D3"/>
    <w:rsid w:val="002563BC"/>
    <w:rsid w:val="002C4DD8"/>
    <w:rsid w:val="002D3DB2"/>
    <w:rsid w:val="002F70D4"/>
    <w:rsid w:val="00304047"/>
    <w:rsid w:val="003201A3"/>
    <w:rsid w:val="00352E78"/>
    <w:rsid w:val="003B4D62"/>
    <w:rsid w:val="003E3D72"/>
    <w:rsid w:val="004876B8"/>
    <w:rsid w:val="00492599"/>
    <w:rsid w:val="004C09B5"/>
    <w:rsid w:val="004D2021"/>
    <w:rsid w:val="004D7534"/>
    <w:rsid w:val="005263EB"/>
    <w:rsid w:val="00560196"/>
    <w:rsid w:val="0056504E"/>
    <w:rsid w:val="00574018"/>
    <w:rsid w:val="00576BC1"/>
    <w:rsid w:val="00597F76"/>
    <w:rsid w:val="005C3BC6"/>
    <w:rsid w:val="0060556B"/>
    <w:rsid w:val="00613E2A"/>
    <w:rsid w:val="006F14FE"/>
    <w:rsid w:val="007454B8"/>
    <w:rsid w:val="007606CA"/>
    <w:rsid w:val="007C3002"/>
    <w:rsid w:val="008215E4"/>
    <w:rsid w:val="00824209"/>
    <w:rsid w:val="008500BF"/>
    <w:rsid w:val="00862015"/>
    <w:rsid w:val="00886BA3"/>
    <w:rsid w:val="008F4D09"/>
    <w:rsid w:val="00902C91"/>
    <w:rsid w:val="0092016C"/>
    <w:rsid w:val="00971DDB"/>
    <w:rsid w:val="009838E9"/>
    <w:rsid w:val="0098427C"/>
    <w:rsid w:val="009B73F9"/>
    <w:rsid w:val="009C5BF5"/>
    <w:rsid w:val="009D6C4D"/>
    <w:rsid w:val="00A3242A"/>
    <w:rsid w:val="00A42B9C"/>
    <w:rsid w:val="00A844E0"/>
    <w:rsid w:val="00AC2CC2"/>
    <w:rsid w:val="00AC2F1A"/>
    <w:rsid w:val="00C345EA"/>
    <w:rsid w:val="00C378BD"/>
    <w:rsid w:val="00CB4C57"/>
    <w:rsid w:val="00CF64F8"/>
    <w:rsid w:val="00D354D4"/>
    <w:rsid w:val="00D649C8"/>
    <w:rsid w:val="00D73BDC"/>
    <w:rsid w:val="00DB64DE"/>
    <w:rsid w:val="00DD3ADD"/>
    <w:rsid w:val="00DF264C"/>
    <w:rsid w:val="00E00870"/>
    <w:rsid w:val="00E04379"/>
    <w:rsid w:val="00E1774F"/>
    <w:rsid w:val="00E4088D"/>
    <w:rsid w:val="00E43E07"/>
    <w:rsid w:val="00E740D2"/>
    <w:rsid w:val="00EB1F08"/>
    <w:rsid w:val="00EB3336"/>
    <w:rsid w:val="00EB4E11"/>
    <w:rsid w:val="00F00806"/>
    <w:rsid w:val="00F062EE"/>
    <w:rsid w:val="00F27561"/>
    <w:rsid w:val="00F52E2F"/>
    <w:rsid w:val="00F82346"/>
    <w:rsid w:val="00F9166D"/>
    <w:rsid w:val="00FB27E6"/>
    <w:rsid w:val="00FC7965"/>
    <w:rsid w:val="00FD1FE7"/>
    <w:rsid w:val="00FD23FC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A145"/>
  <w15:chartTrackingRefBased/>
  <w15:docId w15:val="{48B40854-AB6D-495F-9918-6CC31909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7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70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4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7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1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1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1D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D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D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Brzezińska</dc:creator>
  <cp:keywords/>
  <dc:description/>
  <cp:lastModifiedBy>Hanna Brzezińska</cp:lastModifiedBy>
  <cp:revision>12</cp:revision>
  <cp:lastPrinted>2025-03-18T08:52:00Z</cp:lastPrinted>
  <dcterms:created xsi:type="dcterms:W3CDTF">2025-03-17T10:57:00Z</dcterms:created>
  <dcterms:modified xsi:type="dcterms:W3CDTF">2025-03-18T09:27:00Z</dcterms:modified>
</cp:coreProperties>
</file>